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4B926" w14:textId="69493F4D" w:rsidR="00CA079E" w:rsidRDefault="00CD7298" w:rsidP="063C0B3D">
      <w:pPr>
        <w:keepNext/>
        <w:pBdr>
          <w:top w:val="nil"/>
          <w:left w:val="nil"/>
          <w:bottom w:val="nil"/>
          <w:right w:val="nil"/>
          <w:between w:val="nil"/>
        </w:pBdr>
        <w:rPr>
          <w:rFonts w:eastAsia="Arial" w:cs="Arial"/>
          <w:b/>
          <w:bCs/>
          <w:color w:val="000000"/>
          <w:sz w:val="36"/>
          <w:szCs w:val="36"/>
        </w:rPr>
      </w:pPr>
      <w:r w:rsidRPr="063C0B3D">
        <w:rPr>
          <w:rFonts w:eastAsia="Arial" w:cs="Arial"/>
          <w:b/>
          <w:bCs/>
          <w:color w:val="000000" w:themeColor="text1"/>
          <w:sz w:val="36"/>
          <w:szCs w:val="36"/>
        </w:rPr>
        <w:t>Schedule 10 (</w:t>
      </w:r>
      <w:r w:rsidR="3C1A3E35" w:rsidRPr="063C0B3D">
        <w:rPr>
          <w:rFonts w:eastAsia="Arial" w:cs="Arial"/>
          <w:b/>
          <w:bCs/>
          <w:color w:val="000000" w:themeColor="text1"/>
          <w:sz w:val="36"/>
          <w:szCs w:val="36"/>
        </w:rPr>
        <w:t xml:space="preserve">Performance </w:t>
      </w:r>
      <w:r w:rsidRPr="063C0B3D">
        <w:rPr>
          <w:rFonts w:eastAsia="Arial" w:cs="Arial"/>
          <w:b/>
          <w:bCs/>
          <w:color w:val="000000" w:themeColor="text1"/>
          <w:sz w:val="36"/>
          <w:szCs w:val="36"/>
        </w:rPr>
        <w:t>Levels)</w:t>
      </w:r>
    </w:p>
    <w:p w14:paraId="7ADFE79A" w14:textId="77777777" w:rsidR="00CA079E" w:rsidRPr="0088685B" w:rsidRDefault="00CD7298" w:rsidP="00135404">
      <w:pPr>
        <w:pStyle w:val="GPSL1CLAUSEHEADING"/>
        <w:rPr>
          <w:rFonts w:ascii="Arial" w:hAnsi="Arial"/>
        </w:rPr>
      </w:pPr>
      <w:bookmarkStart w:id="0" w:name="_heading=h.30j0zll" w:colFirst="0" w:colLast="0"/>
      <w:bookmarkEnd w:id="0"/>
      <w:r w:rsidRPr="0088685B">
        <w:rPr>
          <w:rFonts w:ascii="Arial" w:hAnsi="Arial"/>
        </w:rPr>
        <w:t>Definitions</w:t>
      </w:r>
    </w:p>
    <w:p w14:paraId="7AC5086F" w14:textId="1C79E44F" w:rsidR="00CA079E" w:rsidRDefault="00CD7298" w:rsidP="005127A9">
      <w:pPr>
        <w:pStyle w:val="GPSL2numberedclause"/>
        <w:tabs>
          <w:tab w:val="clear" w:pos="907"/>
          <w:tab w:val="clear" w:pos="1134"/>
          <w:tab w:val="num" w:pos="993"/>
        </w:tabs>
        <w:ind w:left="993" w:hanging="567"/>
      </w:pPr>
      <w:r>
        <w:rPr>
          <w:rFonts w:eastAsia="Arial"/>
        </w:rPr>
        <w:t xml:space="preserve">In this Schedule, the following words shall have the following </w:t>
      </w:r>
      <w:proofErr w:type="gramStart"/>
      <w:r>
        <w:rPr>
          <w:rFonts w:eastAsia="Arial"/>
        </w:rPr>
        <w:t>meanings</w:t>
      </w:r>
      <w:proofErr w:type="gramEnd"/>
      <w:r>
        <w:rPr>
          <w:rFonts w:eastAsia="Arial"/>
        </w:rPr>
        <w:t xml:space="preserve"> and they shall supplement Schedule 1 (</w:t>
      </w:r>
      <w:r w:rsidRPr="00C237C7">
        <w:rPr>
          <w:rFonts w:eastAsia="Arial"/>
          <w:i/>
          <w:iCs/>
        </w:rPr>
        <w:t>Definitions</w:t>
      </w:r>
      <w:r>
        <w:rPr>
          <w:rFonts w:eastAsia="Arial"/>
        </w:rPr>
        <w:t>):</w:t>
      </w:r>
    </w:p>
    <w:tbl>
      <w:tblPr>
        <w:tblStyle w:val="3"/>
        <w:tblW w:w="8422" w:type="dxa"/>
        <w:tblInd w:w="900" w:type="dxa"/>
        <w:tblLayout w:type="fixed"/>
        <w:tblLook w:val="0400" w:firstRow="0" w:lastRow="0" w:firstColumn="0" w:lastColumn="0" w:noHBand="0" w:noVBand="1"/>
      </w:tblPr>
      <w:tblGrid>
        <w:gridCol w:w="2469"/>
        <w:gridCol w:w="5953"/>
      </w:tblGrid>
      <w:tr w:rsidR="00CA079E" w14:paraId="3EEE0A52" w14:textId="77777777" w:rsidTr="7901602A">
        <w:tc>
          <w:tcPr>
            <w:tcW w:w="2469" w:type="dxa"/>
            <w:shd w:val="clear" w:color="auto" w:fill="auto"/>
          </w:tcPr>
          <w:p w14:paraId="73E19683" w14:textId="535E164C" w:rsidR="00CA079E" w:rsidRDefault="00CD7298" w:rsidP="00C01161">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"Critical </w:t>
            </w:r>
            <w:r w:rsidR="00C01161">
              <w:rPr>
                <w:rFonts w:eastAsia="Arial" w:cs="Arial"/>
                <w:b/>
                <w:color w:val="000000"/>
              </w:rPr>
              <w:t>KPI</w:t>
            </w:r>
            <w:r>
              <w:rPr>
                <w:rFonts w:eastAsia="Arial" w:cs="Arial"/>
                <w:b/>
                <w:color w:val="000000"/>
              </w:rPr>
              <w:t xml:space="preserve"> Failure"</w:t>
            </w:r>
          </w:p>
        </w:tc>
        <w:tc>
          <w:tcPr>
            <w:tcW w:w="5953" w:type="dxa"/>
            <w:shd w:val="clear" w:color="auto" w:fill="auto"/>
          </w:tcPr>
          <w:p w14:paraId="30581A19" w14:textId="77777777" w:rsidR="00CA079E" w:rsidRDefault="00CD7298" w:rsidP="00F36489">
            <w:pPr>
              <w:pBdr>
                <w:top w:val="nil"/>
                <w:left w:val="nil"/>
                <w:bottom w:val="nil"/>
                <w:right w:val="nil"/>
                <w:between w:val="nil"/>
              </w:pBdr>
              <w:tabs>
                <w:tab w:val="left" w:pos="-9"/>
              </w:tabs>
              <w:spacing w:before="120" w:after="120" w:line="240" w:lineRule="auto"/>
              <w:rPr>
                <w:rFonts w:eastAsia="Arial" w:cs="Arial"/>
                <w:color w:val="000000"/>
              </w:rPr>
            </w:pPr>
            <w:r>
              <w:rPr>
                <w:rFonts w:eastAsia="Arial" w:cs="Arial"/>
                <w:color w:val="000000"/>
              </w:rPr>
              <w:t>has the meaning given to it in the Award Form;</w:t>
            </w:r>
          </w:p>
        </w:tc>
      </w:tr>
      <w:tr w:rsidR="00E77AE1" w14:paraId="591DC028" w14:textId="77777777" w:rsidTr="7901602A">
        <w:tc>
          <w:tcPr>
            <w:tcW w:w="2469" w:type="dxa"/>
            <w:shd w:val="clear" w:color="auto" w:fill="auto"/>
          </w:tcPr>
          <w:p w14:paraId="509EE945" w14:textId="1E12AA3A"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r w:rsidR="00E73E7F">
              <w:rPr>
                <w:rFonts w:eastAsia="Arial" w:cs="Arial"/>
                <w:b/>
                <w:color w:val="000000"/>
              </w:rPr>
              <w:t xml:space="preserve">KPI </w:t>
            </w:r>
            <w:r>
              <w:rPr>
                <w:rFonts w:eastAsia="Arial" w:cs="Arial"/>
                <w:b/>
                <w:color w:val="000000"/>
              </w:rPr>
              <w:t>Failure"</w:t>
            </w:r>
          </w:p>
        </w:tc>
        <w:tc>
          <w:tcPr>
            <w:tcW w:w="5953" w:type="dxa"/>
            <w:shd w:val="clear" w:color="auto" w:fill="auto"/>
          </w:tcPr>
          <w:p w14:paraId="3EE784E8" w14:textId="5FBA5F56" w:rsidR="00E77AE1" w:rsidRPr="00135404" w:rsidRDefault="00E77AE1" w:rsidP="0088685B">
            <w:pPr>
              <w:spacing w:before="120" w:after="120" w:line="240" w:lineRule="auto"/>
              <w:rPr>
                <w:rFonts w:eastAsia="Arial" w:cs="Arial"/>
                <w:color w:val="000000"/>
              </w:rPr>
            </w:pPr>
            <w:r>
              <w:rPr>
                <w:rFonts w:eastAsia="Arial" w:cs="Arial"/>
                <w:color w:val="000000"/>
              </w:rPr>
              <w:t>a failure to meet the KPI Performance Measure in respect of a Key Performance Indicator;</w:t>
            </w:r>
          </w:p>
        </w:tc>
      </w:tr>
      <w:tr w:rsidR="00E77AE1" w14:paraId="5D1384E9" w14:textId="77777777" w:rsidTr="7901602A">
        <w:tc>
          <w:tcPr>
            <w:tcW w:w="2469" w:type="dxa"/>
            <w:shd w:val="clear" w:color="auto" w:fill="auto"/>
          </w:tcPr>
          <w:p w14:paraId="5F8F4490" w14:textId="75666F69"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proofErr w:type="gramStart"/>
            <w:r w:rsidR="00E73E7F">
              <w:rPr>
                <w:rFonts w:eastAsia="Arial" w:cs="Arial"/>
                <w:b/>
                <w:color w:val="000000"/>
              </w:rPr>
              <w:t xml:space="preserve">KPI </w:t>
            </w:r>
            <w:r>
              <w:rPr>
                <w:rFonts w:eastAsia="Arial" w:cs="Arial"/>
                <w:b/>
                <w:color w:val="000000"/>
              </w:rPr>
              <w:t xml:space="preserve"> Performance</w:t>
            </w:r>
            <w:proofErr w:type="gramEnd"/>
            <w:r>
              <w:rPr>
                <w:rFonts w:eastAsia="Arial" w:cs="Arial"/>
                <w:b/>
                <w:color w:val="000000"/>
              </w:rPr>
              <w:t xml:space="preserve"> Measure"</w:t>
            </w:r>
          </w:p>
        </w:tc>
        <w:tc>
          <w:tcPr>
            <w:tcW w:w="5953" w:type="dxa"/>
            <w:shd w:val="clear" w:color="auto" w:fill="auto"/>
          </w:tcPr>
          <w:p w14:paraId="5B46DE12" w14:textId="5D62F29F" w:rsidR="00E77AE1" w:rsidRPr="00135404" w:rsidRDefault="00E77AE1" w:rsidP="0088685B">
            <w:pPr>
              <w:spacing w:before="120" w:after="120" w:line="240" w:lineRule="auto"/>
              <w:rPr>
                <w:rFonts w:eastAsia="Arial" w:cs="Arial"/>
                <w:color w:val="000000"/>
              </w:rPr>
            </w:pPr>
            <w:r>
              <w:rPr>
                <w:rFonts w:eastAsia="Arial" w:cs="Arial"/>
                <w:color w:val="000000"/>
              </w:rPr>
              <w:t>shall be as set out against the relevant Key Performance Indicator in the Annex to Part A of this Schedule;</w:t>
            </w:r>
          </w:p>
        </w:tc>
      </w:tr>
      <w:tr w:rsidR="00E77AE1" w14:paraId="4D674B6D" w14:textId="77777777" w:rsidTr="7901602A">
        <w:tc>
          <w:tcPr>
            <w:tcW w:w="2469" w:type="dxa"/>
            <w:shd w:val="clear" w:color="auto" w:fill="auto"/>
          </w:tcPr>
          <w:p w14:paraId="6341298E" w14:textId="7CF471E0"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r w:rsidR="00E73E7F">
              <w:rPr>
                <w:rFonts w:eastAsia="Arial" w:cs="Arial"/>
                <w:b/>
                <w:color w:val="000000"/>
              </w:rPr>
              <w:t>KPI</w:t>
            </w:r>
            <w:r>
              <w:rPr>
                <w:rFonts w:eastAsia="Arial" w:cs="Arial"/>
                <w:b/>
                <w:color w:val="000000"/>
              </w:rPr>
              <w:t xml:space="preserve"> Threshold"</w:t>
            </w:r>
          </w:p>
        </w:tc>
        <w:tc>
          <w:tcPr>
            <w:tcW w:w="5953" w:type="dxa"/>
            <w:shd w:val="clear" w:color="auto" w:fill="auto"/>
          </w:tcPr>
          <w:p w14:paraId="081DC3B9" w14:textId="42C45528" w:rsidR="00E77AE1" w:rsidRPr="00135404" w:rsidRDefault="00E77AE1" w:rsidP="0088685B">
            <w:pPr>
              <w:spacing w:before="120" w:after="120" w:line="240" w:lineRule="auto"/>
              <w:rPr>
                <w:rFonts w:eastAsia="Arial" w:cs="Arial"/>
                <w:color w:val="000000"/>
              </w:rPr>
            </w:pPr>
            <w:r>
              <w:rPr>
                <w:rFonts w:eastAsia="Arial" w:cs="Arial"/>
                <w:color w:val="000000"/>
              </w:rPr>
              <w:t xml:space="preserve">shall be as set out against the relevant Key Performance Indicator in the Annex to </w:t>
            </w:r>
            <w:r w:rsidRPr="00147AB8">
              <w:rPr>
                <w:rFonts w:eastAsia="Arial" w:cs="Arial"/>
                <w:color w:val="000000"/>
              </w:rPr>
              <w:t>Part </w:t>
            </w:r>
            <w:r>
              <w:rPr>
                <w:rFonts w:eastAsia="Arial" w:cs="Arial"/>
                <w:color w:val="000000"/>
              </w:rPr>
              <w:t>A of this Schedule</w:t>
            </w:r>
            <w:r w:rsidR="00A7666C">
              <w:rPr>
                <w:rFonts w:eastAsia="Arial" w:cs="Arial"/>
                <w:color w:val="000000"/>
              </w:rPr>
              <w:t>;</w:t>
            </w:r>
          </w:p>
        </w:tc>
      </w:tr>
      <w:tr w:rsidR="00701ED3" w14:paraId="0E788E89" w14:textId="77777777" w:rsidTr="7901602A">
        <w:tc>
          <w:tcPr>
            <w:tcW w:w="2469" w:type="dxa"/>
            <w:shd w:val="clear" w:color="auto" w:fill="auto"/>
          </w:tcPr>
          <w:p w14:paraId="3C9AB8E4" w14:textId="5F3C6E26"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“Measurement Period”</w:t>
            </w:r>
          </w:p>
        </w:tc>
        <w:tc>
          <w:tcPr>
            <w:tcW w:w="5953" w:type="dxa"/>
            <w:shd w:val="clear" w:color="auto" w:fill="auto"/>
          </w:tcPr>
          <w:p w14:paraId="16B3E583" w14:textId="13DB4D98" w:rsidR="00701ED3" w:rsidRDefault="00701ED3" w:rsidP="00701ED3">
            <w:pPr>
              <w:spacing w:before="120" w:after="120" w:line="240" w:lineRule="auto"/>
              <w:rPr>
                <w:rFonts w:eastAsia="Arial" w:cs="Arial"/>
                <w:color w:val="000000"/>
              </w:rPr>
            </w:pPr>
            <w:r w:rsidRPr="000922DC">
              <w:rPr>
                <w:color w:val="000000"/>
              </w:rPr>
              <w:t>in relation to a Key Performance Indicator, the period over which the Supplier’s performance is measured</w:t>
            </w:r>
            <w:r>
              <w:rPr>
                <w:color w:val="000000"/>
              </w:rPr>
              <w:t xml:space="preserve"> as set out against the relevant Key Performance Indicator in the Annex to Part A of this Schedule;</w:t>
            </w:r>
          </w:p>
        </w:tc>
      </w:tr>
      <w:tr w:rsidR="00701ED3" w14:paraId="4C4E4A9A" w14:textId="77777777" w:rsidTr="7901602A">
        <w:tc>
          <w:tcPr>
            <w:tcW w:w="2469" w:type="dxa"/>
            <w:shd w:val="clear" w:color="auto" w:fill="auto"/>
          </w:tcPr>
          <w:p w14:paraId="3BAAD172" w14:textId="43F8BBFE"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"Performance Monitoring Reports" </w:t>
            </w:r>
          </w:p>
        </w:tc>
        <w:tc>
          <w:tcPr>
            <w:tcW w:w="5953" w:type="dxa"/>
            <w:shd w:val="clear" w:color="auto" w:fill="auto"/>
          </w:tcPr>
          <w:p w14:paraId="2331E5EC" w14:textId="7B09EE91" w:rsidR="00701ED3" w:rsidRDefault="00701ED3" w:rsidP="00701ED3">
            <w:pPr>
              <w:spacing w:before="120" w:after="120" w:line="240" w:lineRule="auto"/>
              <w:rPr>
                <w:rFonts w:eastAsia="Arial" w:cs="Arial"/>
                <w:color w:val="000000"/>
              </w:rPr>
            </w:pPr>
            <w:r>
              <w:rPr>
                <w:rFonts w:eastAsia="Arial" w:cs="Arial"/>
                <w:color w:val="000000"/>
              </w:rPr>
              <w:t xml:space="preserve">has the meaning given in Paragraph </w:t>
            </w:r>
            <w:r>
              <w:rPr>
                <w:rFonts w:eastAsia="Arial" w:cs="Arial"/>
                <w:color w:val="000000"/>
              </w:rPr>
              <w:fldChar w:fldCharType="begin"/>
            </w:r>
            <w:r>
              <w:rPr>
                <w:rFonts w:eastAsia="Arial" w:cs="Arial"/>
                <w:color w:val="000000"/>
              </w:rPr>
              <w:instrText xml:space="preserve"> REF _Ref188454577 \r \h </w:instrText>
            </w:r>
            <w:r>
              <w:rPr>
                <w:rFonts w:eastAsia="Arial" w:cs="Arial"/>
                <w:color w:val="000000"/>
              </w:rPr>
            </w:r>
            <w:r>
              <w:rPr>
                <w:rFonts w:eastAsia="Arial" w:cs="Arial"/>
                <w:color w:val="000000"/>
              </w:rPr>
              <w:fldChar w:fldCharType="separate"/>
            </w:r>
            <w:r w:rsidR="00B451B2">
              <w:rPr>
                <w:rFonts w:eastAsia="Arial" w:cs="Arial"/>
                <w:color w:val="000000"/>
              </w:rPr>
              <w:t>1.2</w:t>
            </w:r>
            <w:r>
              <w:rPr>
                <w:rFonts w:eastAsia="Arial" w:cs="Arial"/>
                <w:color w:val="000000"/>
              </w:rPr>
              <w:fldChar w:fldCharType="end"/>
            </w:r>
            <w:r>
              <w:rPr>
                <w:rFonts w:eastAsia="Arial" w:cs="Arial"/>
                <w:color w:val="000000"/>
              </w:rPr>
              <w:t xml:space="preserve"> of Part B of this Schedule;</w:t>
            </w:r>
          </w:p>
        </w:tc>
      </w:tr>
      <w:tr w:rsidR="00701ED3" w14:paraId="4EF73441" w14:textId="77777777" w:rsidTr="7901602A">
        <w:tc>
          <w:tcPr>
            <w:tcW w:w="2469" w:type="dxa"/>
            <w:shd w:val="clear" w:color="auto" w:fill="auto"/>
          </w:tcPr>
          <w:p w14:paraId="7F159F46" w14:textId="08C93FFA"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"Performance Review Meetings" </w:t>
            </w:r>
          </w:p>
        </w:tc>
        <w:tc>
          <w:tcPr>
            <w:tcW w:w="5953" w:type="dxa"/>
            <w:shd w:val="clear" w:color="auto" w:fill="auto"/>
          </w:tcPr>
          <w:p w14:paraId="7B8C431A" w14:textId="20853281" w:rsidR="00701ED3" w:rsidRDefault="00701ED3" w:rsidP="00701ED3">
            <w:pPr>
              <w:spacing w:before="120" w:after="120" w:line="240" w:lineRule="auto"/>
              <w:rPr>
                <w:rFonts w:eastAsia="Arial" w:cs="Arial"/>
                <w:color w:val="000000"/>
              </w:rPr>
            </w:pPr>
            <w:r>
              <w:rPr>
                <w:rFonts w:eastAsia="Arial" w:cs="Arial"/>
                <w:color w:val="000000"/>
              </w:rPr>
              <w:t xml:space="preserve">has the meaning given in Paragraph </w:t>
            </w:r>
            <w:r>
              <w:rPr>
                <w:rFonts w:eastAsia="Arial" w:cs="Arial"/>
                <w:color w:val="000000"/>
              </w:rPr>
              <w:fldChar w:fldCharType="begin"/>
            </w:r>
            <w:r>
              <w:rPr>
                <w:rFonts w:eastAsia="Arial" w:cs="Arial"/>
                <w:color w:val="000000"/>
              </w:rPr>
              <w:instrText xml:space="preserve"> REF _Ref188454584 \r \h </w:instrText>
            </w:r>
            <w:r>
              <w:rPr>
                <w:rFonts w:eastAsia="Arial" w:cs="Arial"/>
                <w:color w:val="000000"/>
              </w:rPr>
            </w:r>
            <w:r>
              <w:rPr>
                <w:rFonts w:eastAsia="Arial" w:cs="Arial"/>
                <w:color w:val="000000"/>
              </w:rPr>
              <w:fldChar w:fldCharType="separate"/>
            </w:r>
            <w:r w:rsidR="00B451B2">
              <w:rPr>
                <w:rFonts w:eastAsia="Arial" w:cs="Arial"/>
                <w:color w:val="000000"/>
              </w:rPr>
              <w:t>1.3</w:t>
            </w:r>
            <w:r>
              <w:rPr>
                <w:rFonts w:eastAsia="Arial" w:cs="Arial"/>
                <w:color w:val="000000"/>
              </w:rPr>
              <w:fldChar w:fldCharType="end"/>
            </w:r>
            <w:r>
              <w:rPr>
                <w:rFonts w:eastAsia="Arial" w:cs="Arial"/>
                <w:color w:val="000000"/>
              </w:rPr>
              <w:t xml:space="preserve"> of Part B of this Schedule; </w:t>
            </w:r>
          </w:p>
        </w:tc>
      </w:tr>
      <w:tr w:rsidR="00701ED3" w14:paraId="0A053E16" w14:textId="77777777" w:rsidTr="7901602A">
        <w:tc>
          <w:tcPr>
            <w:tcW w:w="2469" w:type="dxa"/>
            <w:shd w:val="clear" w:color="auto" w:fill="auto"/>
          </w:tcPr>
          <w:p w14:paraId="5B7AA14C" w14:textId="470C59E3"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Credits"</w:t>
            </w:r>
          </w:p>
        </w:tc>
        <w:tc>
          <w:tcPr>
            <w:tcW w:w="5953" w:type="dxa"/>
            <w:shd w:val="clear" w:color="auto" w:fill="auto"/>
          </w:tcPr>
          <w:p w14:paraId="0A8ACDC9" w14:textId="0D78B872" w:rsidR="00701ED3" w:rsidRDefault="00701ED3" w:rsidP="00701ED3">
            <w:pPr>
              <w:spacing w:before="120" w:after="120" w:line="240" w:lineRule="auto"/>
              <w:rPr>
                <w:rFonts w:eastAsia="Arial" w:cs="Arial"/>
                <w:color w:val="000000"/>
              </w:rPr>
            </w:pPr>
            <w:r>
              <w:rPr>
                <w:rFonts w:eastAsia="Arial" w:cs="Arial"/>
                <w:color w:val="000000"/>
              </w:rPr>
              <w:t>any service credits specified in the Annex to Part A of this Schedule being payable by the Supplier to the Buyer in respect of any failure by the Supplier to meet one or more Key Performance Indicators; and</w:t>
            </w:r>
          </w:p>
        </w:tc>
      </w:tr>
      <w:tr w:rsidR="00701ED3" w14:paraId="3AD70130" w14:textId="77777777" w:rsidTr="7901602A">
        <w:tc>
          <w:tcPr>
            <w:tcW w:w="2469" w:type="dxa"/>
            <w:shd w:val="clear" w:color="auto" w:fill="auto"/>
          </w:tcPr>
          <w:p w14:paraId="439F8550" w14:textId="2C045B65"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 Cap"</w:t>
            </w:r>
          </w:p>
        </w:tc>
        <w:tc>
          <w:tcPr>
            <w:tcW w:w="5953" w:type="dxa"/>
            <w:shd w:val="clear" w:color="auto" w:fill="auto"/>
          </w:tcPr>
          <w:p w14:paraId="59CA2414" w14:textId="231925E9" w:rsidR="00701ED3" w:rsidRDefault="00701ED3" w:rsidP="00701ED3">
            <w:pPr>
              <w:spacing w:before="120" w:after="120" w:line="240" w:lineRule="auto"/>
              <w:rPr>
                <w:rFonts w:eastAsia="Arial" w:cs="Arial"/>
                <w:color w:val="000000"/>
              </w:rPr>
            </w:pPr>
            <w:r>
              <w:rPr>
                <w:rFonts w:eastAsia="Arial" w:cs="Arial"/>
                <w:color w:val="000000"/>
              </w:rPr>
              <w:t>has the meaning given to it in the Award Form.</w:t>
            </w:r>
          </w:p>
        </w:tc>
      </w:tr>
    </w:tbl>
    <w:p w14:paraId="570DA1A8" w14:textId="0F241B64" w:rsidR="00CA079E" w:rsidRPr="0088685B" w:rsidRDefault="00CD7298" w:rsidP="00135404">
      <w:pPr>
        <w:pStyle w:val="GPSL1CLAUSEHEADING"/>
        <w:rPr>
          <w:rFonts w:ascii="Arial" w:hAnsi="Arial"/>
        </w:rPr>
      </w:pPr>
      <w:r w:rsidRPr="0088685B">
        <w:rPr>
          <w:rFonts w:ascii="Arial" w:hAnsi="Arial"/>
        </w:rPr>
        <w:t xml:space="preserve">What happens if you don’t meet the </w:t>
      </w:r>
      <w:r w:rsidR="006D60FB" w:rsidRPr="0088685B">
        <w:rPr>
          <w:rFonts w:ascii="Arial" w:hAnsi="Arial"/>
        </w:rPr>
        <w:t>Key Performance Indicator</w:t>
      </w:r>
      <w:r w:rsidRPr="0088685B">
        <w:rPr>
          <w:rFonts w:ascii="Arial" w:hAnsi="Arial"/>
        </w:rPr>
        <w:t>s</w:t>
      </w:r>
    </w:p>
    <w:p w14:paraId="40FF8D89" w14:textId="38FCA175" w:rsidR="00CA079E" w:rsidRDefault="00CD7298" w:rsidP="00135404">
      <w:pPr>
        <w:pStyle w:val="GPSL2numberedclause"/>
        <w:rPr>
          <w:rFonts w:eastAsia="Arial"/>
          <w:b/>
        </w:rPr>
      </w:pPr>
      <w:r>
        <w:rPr>
          <w:rFonts w:eastAsia="Arial"/>
        </w:rPr>
        <w:t xml:space="preserve">The Supplier shall at all times provide the Deliverables to meet or exceed the </w:t>
      </w:r>
      <w:r w:rsidR="00E73E7F">
        <w:rPr>
          <w:rFonts w:eastAsia="Arial"/>
        </w:rPr>
        <w:t>KPI</w:t>
      </w:r>
      <w:r>
        <w:rPr>
          <w:rFonts w:eastAsia="Arial"/>
        </w:rPr>
        <w:t xml:space="preserve"> Performance Measure for each </w:t>
      </w:r>
      <w:r w:rsidR="006D60FB">
        <w:rPr>
          <w:rFonts w:eastAsia="Arial"/>
        </w:rPr>
        <w:t>Key Performance Indicator</w:t>
      </w:r>
      <w:r>
        <w:rPr>
          <w:rFonts w:eastAsia="Arial"/>
        </w:rPr>
        <w:t>.</w:t>
      </w:r>
    </w:p>
    <w:p w14:paraId="26E5A301" w14:textId="61CDBE5B" w:rsidR="00CA079E" w:rsidRDefault="00CD7298" w:rsidP="00135404">
      <w:pPr>
        <w:pStyle w:val="GPSL2numberedclause"/>
        <w:rPr>
          <w:rFonts w:eastAsia="Arial"/>
          <w:b/>
        </w:rPr>
      </w:pPr>
      <w:r>
        <w:rPr>
          <w:rFonts w:eastAsia="Arial"/>
        </w:rPr>
        <w:t xml:space="preserve">The Supplier acknowledges that any </w:t>
      </w:r>
      <w:r w:rsidR="00E73E7F">
        <w:rPr>
          <w:rFonts w:eastAsia="Arial"/>
        </w:rPr>
        <w:t>KPI Failure</w:t>
      </w:r>
      <w:r>
        <w:rPr>
          <w:rFonts w:eastAsia="Arial"/>
        </w:rPr>
        <w:t xml:space="preserv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w:t>
      </w:r>
      <w:r w:rsidR="00E73E7F">
        <w:rPr>
          <w:rFonts w:eastAsia="Arial"/>
        </w:rPr>
        <w:t>KPI</w:t>
      </w:r>
      <w:r>
        <w:rPr>
          <w:rFonts w:eastAsia="Arial"/>
        </w:rPr>
        <w:t xml:space="preserve"> Performance Measure.</w:t>
      </w:r>
    </w:p>
    <w:p w14:paraId="52AB15DC" w14:textId="4D120200" w:rsidR="00CA079E" w:rsidRDefault="00CD7298" w:rsidP="00135404">
      <w:pPr>
        <w:pStyle w:val="GPSL2numberedclause"/>
      </w:pPr>
      <w:r>
        <w:rPr>
          <w:rFonts w:eastAsia="Arial"/>
        </w:rPr>
        <w:t xml:space="preserve">The Supplier shall send Performance Monitoring Reports to the Buyer detailing the level of service which was achieved in accordance with the </w:t>
      </w:r>
      <w:r>
        <w:rPr>
          <w:rFonts w:eastAsia="Arial"/>
        </w:rPr>
        <w:lastRenderedPageBreak/>
        <w:t>provisions of Part B (Performance Monitoring) of this Schedule</w:t>
      </w:r>
      <w:r w:rsidR="001A6841">
        <w:rPr>
          <w:rFonts w:eastAsia="Arial"/>
        </w:rPr>
        <w:t xml:space="preserve"> </w:t>
      </w:r>
      <w:r w:rsidR="001A6841">
        <w:rPr>
          <w:rFonts w:eastAsia="Arial"/>
          <w:color w:val="000000"/>
        </w:rPr>
        <w:t>to enable the Buyer to assess the Supplier’s performance against each Key Performance Indicator in each Measurement Period</w:t>
      </w:r>
      <w:r>
        <w:rPr>
          <w:rFonts w:eastAsia="Arial"/>
        </w:rPr>
        <w:t>.</w:t>
      </w:r>
    </w:p>
    <w:p w14:paraId="0872711E" w14:textId="449DFE59" w:rsidR="00CA079E" w:rsidRDefault="00CD7298" w:rsidP="00135404">
      <w:pPr>
        <w:pStyle w:val="GPSL2numberedclause"/>
        <w:rPr>
          <w:rFonts w:eastAsia="Arial"/>
          <w:b/>
        </w:rPr>
      </w:pPr>
      <w:r>
        <w:rPr>
          <w:rFonts w:eastAsia="Arial"/>
        </w:rPr>
        <w:t xml:space="preserve">A Service Credit shall be the Buyer’s exclusive financial remedy for a </w:t>
      </w:r>
      <w:r w:rsidR="0050634D">
        <w:rPr>
          <w:rFonts w:eastAsia="Arial"/>
        </w:rPr>
        <w:t>KPI F</w:t>
      </w:r>
      <w:r w:rsidR="00E73E7F">
        <w:rPr>
          <w:rFonts w:eastAsia="Arial"/>
        </w:rPr>
        <w:t>ailure</w:t>
      </w:r>
      <w:r>
        <w:rPr>
          <w:rFonts w:eastAsia="Arial"/>
        </w:rPr>
        <w:t xml:space="preserve"> except where:</w:t>
      </w:r>
    </w:p>
    <w:p w14:paraId="296A375C" w14:textId="617CC598" w:rsidR="00CA079E" w:rsidRDefault="00CD7298" w:rsidP="00CE121F">
      <w:pPr>
        <w:pStyle w:val="GPSL3numberedclause"/>
      </w:pPr>
      <w:r>
        <w:rPr>
          <w:rFonts w:eastAsia="Arial"/>
        </w:rPr>
        <w:t xml:space="preserve">the Supplier has over the previous twelve </w:t>
      </w:r>
      <w:r w:rsidR="00BE61DD">
        <w:rPr>
          <w:rFonts w:eastAsia="Arial"/>
        </w:rPr>
        <w:t>(</w:t>
      </w:r>
      <w:r>
        <w:rPr>
          <w:rFonts w:eastAsia="Arial"/>
        </w:rPr>
        <w:t>12</w:t>
      </w:r>
      <w:r w:rsidR="00BE61DD">
        <w:rPr>
          <w:rFonts w:eastAsia="Arial"/>
        </w:rPr>
        <w:t>)</w:t>
      </w:r>
      <w:r>
        <w:rPr>
          <w:rFonts w:eastAsia="Arial"/>
        </w:rPr>
        <w:t xml:space="preserve"> Month period exceeded the Service Credit Cap; and/or</w:t>
      </w:r>
    </w:p>
    <w:p w14:paraId="6ADA8562" w14:textId="131A91E3" w:rsidR="00CA079E" w:rsidRDefault="00CD7298" w:rsidP="00CE121F">
      <w:pPr>
        <w:pStyle w:val="GPSL3numberedclause"/>
      </w:pPr>
      <w:r>
        <w:rPr>
          <w:rFonts w:eastAsia="Arial"/>
        </w:rPr>
        <w:t xml:space="preserve">the </w:t>
      </w:r>
      <w:r w:rsidR="0050634D">
        <w:rPr>
          <w:rFonts w:eastAsia="Arial"/>
        </w:rPr>
        <w:t>KPI F</w:t>
      </w:r>
      <w:r w:rsidR="00E73E7F">
        <w:rPr>
          <w:rFonts w:eastAsia="Arial"/>
        </w:rPr>
        <w:t>ailure</w:t>
      </w:r>
      <w:r>
        <w:rPr>
          <w:rFonts w:eastAsia="Arial"/>
        </w:rPr>
        <w:t>:</w:t>
      </w:r>
    </w:p>
    <w:p w14:paraId="5C3BECF2" w14:textId="0E512844" w:rsidR="00CA079E" w:rsidRDefault="00CD7298" w:rsidP="00CE121F">
      <w:pPr>
        <w:pStyle w:val="GPSL4numberedclause"/>
      </w:pPr>
      <w:r>
        <w:rPr>
          <w:rFonts w:eastAsia="Arial"/>
        </w:rPr>
        <w:t xml:space="preserve">exceeds the relevant </w:t>
      </w:r>
      <w:r w:rsidR="0050634D">
        <w:rPr>
          <w:rFonts w:eastAsia="Arial"/>
        </w:rPr>
        <w:t>KPI</w:t>
      </w:r>
      <w:r>
        <w:rPr>
          <w:rFonts w:eastAsia="Arial"/>
        </w:rPr>
        <w:t xml:space="preserve"> Threshold;</w:t>
      </w:r>
    </w:p>
    <w:p w14:paraId="01FDF2EF" w14:textId="6922C976" w:rsidR="00CA079E" w:rsidRDefault="00CD7298" w:rsidP="00CE121F">
      <w:pPr>
        <w:pStyle w:val="GPSL4numberedclause"/>
        <w:rPr>
          <w:rFonts w:eastAsia="Arial"/>
        </w:rPr>
      </w:pPr>
      <w:r>
        <w:rPr>
          <w:rFonts w:eastAsia="Arial"/>
        </w:rPr>
        <w:t xml:space="preserve">has arisen due to a wilful Default by the Supplier; </w:t>
      </w:r>
    </w:p>
    <w:p w14:paraId="065D6756" w14:textId="0884B10A" w:rsidR="00CA079E" w:rsidRDefault="00CD7298" w:rsidP="00CE121F">
      <w:pPr>
        <w:pStyle w:val="GPSL4numberedclause"/>
        <w:rPr>
          <w:rFonts w:eastAsia="Arial"/>
        </w:rPr>
      </w:pPr>
      <w:r>
        <w:rPr>
          <w:rFonts w:eastAsia="Arial"/>
        </w:rPr>
        <w:t>results in the corruption or loss of any Government Data</w:t>
      </w:r>
      <w:r w:rsidR="00D6282E">
        <w:rPr>
          <w:rFonts w:eastAsia="Arial"/>
        </w:rPr>
        <w:t xml:space="preserve"> (in which case </w:t>
      </w:r>
      <w:r w:rsidR="00474F3D">
        <w:rPr>
          <w:rFonts w:eastAsia="Arial"/>
        </w:rPr>
        <w:t>the indemnity in Clause 18.</w:t>
      </w:r>
      <w:r w:rsidR="0088685B">
        <w:rPr>
          <w:rFonts w:eastAsia="Arial"/>
        </w:rPr>
        <w:t>6</w:t>
      </w:r>
      <w:r w:rsidR="00474F3D">
        <w:rPr>
          <w:rFonts w:eastAsia="Arial"/>
        </w:rPr>
        <w:t xml:space="preserve">.4 and any or all of the other provisions of </w:t>
      </w:r>
      <w:r w:rsidR="00D6282E">
        <w:rPr>
          <w:rFonts w:eastAsia="Arial"/>
        </w:rPr>
        <w:t>Clauses 18.</w:t>
      </w:r>
      <w:r w:rsidR="0088685B">
        <w:rPr>
          <w:rFonts w:eastAsia="Arial"/>
        </w:rPr>
        <w:t>4</w:t>
      </w:r>
      <w:r w:rsidR="00D6282E" w:rsidRPr="0088685B">
        <w:rPr>
          <w:rFonts w:eastAsia="Arial"/>
        </w:rPr>
        <w:t xml:space="preserve"> and 18.</w:t>
      </w:r>
      <w:r w:rsidR="00474F3D">
        <w:rPr>
          <w:rFonts w:eastAsia="Arial"/>
        </w:rPr>
        <w:t>5</w:t>
      </w:r>
      <w:r w:rsidR="00D6282E">
        <w:rPr>
          <w:rFonts w:eastAsia="Arial"/>
        </w:rPr>
        <w:t xml:space="preserve"> and</w:t>
      </w:r>
      <w:r w:rsidR="00474F3D">
        <w:rPr>
          <w:rFonts w:eastAsia="Arial"/>
        </w:rPr>
        <w:t>/or</w:t>
      </w:r>
      <w:r w:rsidR="00D6282E">
        <w:rPr>
          <w:rFonts w:eastAsia="Arial"/>
        </w:rPr>
        <w:t xml:space="preserve"> Clause 18.</w:t>
      </w:r>
      <w:r w:rsidR="0088685B">
        <w:rPr>
          <w:rFonts w:eastAsia="Arial"/>
        </w:rPr>
        <w:t>6</w:t>
      </w:r>
      <w:r w:rsidR="00D6282E">
        <w:rPr>
          <w:rFonts w:eastAsia="Arial"/>
        </w:rPr>
        <w:t xml:space="preserve"> </w:t>
      </w:r>
      <w:r w:rsidR="00474F3D">
        <w:rPr>
          <w:rFonts w:eastAsia="Arial"/>
        </w:rPr>
        <w:t xml:space="preserve">of the Core Terms </w:t>
      </w:r>
      <w:r w:rsidR="00D6282E">
        <w:rPr>
          <w:rFonts w:eastAsia="Arial"/>
        </w:rPr>
        <w:t>may apply)</w:t>
      </w:r>
      <w:r>
        <w:rPr>
          <w:rFonts w:eastAsia="Arial"/>
        </w:rPr>
        <w:t>; and/or</w:t>
      </w:r>
    </w:p>
    <w:p w14:paraId="4851FDAD" w14:textId="77777777" w:rsidR="00CA079E" w:rsidRDefault="00CD7298" w:rsidP="00CE121F">
      <w:pPr>
        <w:pStyle w:val="GPSL4numberedclause"/>
        <w:rPr>
          <w:rFonts w:eastAsia="Arial"/>
        </w:rPr>
      </w:pPr>
      <w:r>
        <w:rPr>
          <w:rFonts w:eastAsia="Arial"/>
        </w:rPr>
        <w:t>results in the Buyer being required to make a compensation payment to one or more third parties; and/or</w:t>
      </w:r>
    </w:p>
    <w:p w14:paraId="0C7D9F7F" w14:textId="77777777" w:rsidR="00CA079E" w:rsidRDefault="00CD7298" w:rsidP="00CE121F">
      <w:pPr>
        <w:pStyle w:val="GPSL4numberedclause"/>
        <w:rPr>
          <w:rFonts w:eastAsia="Arial"/>
        </w:rPr>
      </w:pPr>
      <w:r>
        <w:rPr>
          <w:rFonts w:eastAsia="Arial"/>
        </w:rPr>
        <w:t xml:space="preserve">the Buyer is also entitled to or does terminate this Contract pursuant to Clause 14.4 of the Core Terms </w:t>
      </w:r>
      <w:r w:rsidRPr="0088685B">
        <w:rPr>
          <w:rFonts w:eastAsia="Arial"/>
          <w:i/>
        </w:rPr>
        <w:t>(When the Buyer can end the contract)</w:t>
      </w:r>
      <w:r>
        <w:rPr>
          <w:rFonts w:eastAsia="Arial"/>
        </w:rPr>
        <w:t>.</w:t>
      </w:r>
    </w:p>
    <w:p w14:paraId="728B4E06" w14:textId="4A9AEF5B" w:rsidR="00CA079E" w:rsidRPr="0088685B" w:rsidRDefault="00CD7298" w:rsidP="00135404">
      <w:pPr>
        <w:pStyle w:val="GPSL1CLAUSEHEADING"/>
        <w:rPr>
          <w:rFonts w:ascii="Arial" w:hAnsi="Arial"/>
        </w:rPr>
      </w:pPr>
      <w:bookmarkStart w:id="1" w:name="_heading=h.1fob9te" w:colFirst="0" w:colLast="0"/>
      <w:bookmarkStart w:id="2" w:name="_Ref141096171"/>
      <w:bookmarkEnd w:id="1"/>
      <w:r w:rsidRPr="0088685B">
        <w:rPr>
          <w:rFonts w:ascii="Arial" w:hAnsi="Arial"/>
        </w:rPr>
        <w:t xml:space="preserve">Critical </w:t>
      </w:r>
      <w:r w:rsidR="00C01161" w:rsidRPr="0088685B">
        <w:rPr>
          <w:rFonts w:ascii="Arial" w:hAnsi="Arial"/>
        </w:rPr>
        <w:t xml:space="preserve">KPI </w:t>
      </w:r>
      <w:r w:rsidRPr="0088685B">
        <w:rPr>
          <w:rFonts w:ascii="Arial" w:hAnsi="Arial"/>
        </w:rPr>
        <w:t>Failure</w:t>
      </w:r>
      <w:bookmarkEnd w:id="2"/>
    </w:p>
    <w:p w14:paraId="653D1DF6" w14:textId="685112BC" w:rsidR="00CA079E" w:rsidRDefault="00CD7298" w:rsidP="00147AB8">
      <w:pPr>
        <w:keepNext/>
        <w:pBdr>
          <w:top w:val="nil"/>
          <w:left w:val="nil"/>
          <w:bottom w:val="nil"/>
          <w:right w:val="nil"/>
          <w:between w:val="nil"/>
        </w:pBdr>
        <w:spacing w:before="120" w:after="120" w:line="240" w:lineRule="auto"/>
        <w:ind w:left="907" w:hanging="547"/>
        <w:rPr>
          <w:rFonts w:eastAsia="Arial" w:cs="Arial"/>
          <w:color w:val="000000"/>
        </w:rPr>
      </w:pPr>
      <w:r>
        <w:rPr>
          <w:rFonts w:eastAsia="Arial" w:cs="Arial"/>
          <w:color w:val="000000"/>
        </w:rPr>
        <w:t xml:space="preserve">On the occurrence of a Critical </w:t>
      </w:r>
      <w:r w:rsidR="00C01161">
        <w:rPr>
          <w:rFonts w:eastAsia="Arial" w:cs="Arial"/>
          <w:color w:val="000000"/>
        </w:rPr>
        <w:t xml:space="preserve">KPI </w:t>
      </w:r>
      <w:r>
        <w:rPr>
          <w:rFonts w:eastAsia="Arial" w:cs="Arial"/>
          <w:color w:val="000000"/>
        </w:rPr>
        <w:t>Failure:</w:t>
      </w:r>
    </w:p>
    <w:p w14:paraId="74B341DA" w14:textId="77777777" w:rsidR="00CA079E" w:rsidRDefault="00CD7298" w:rsidP="00135404">
      <w:pPr>
        <w:pStyle w:val="GPSL2numberedclause"/>
      </w:pPr>
      <w:r>
        <w:rPr>
          <w:rFonts w:eastAsia="Arial"/>
        </w:rPr>
        <w:t>any Service Credits that would otherwise have accrued during the relevant Service Period shall not accrue; and</w:t>
      </w:r>
    </w:p>
    <w:p w14:paraId="1BF24015" w14:textId="18E4C1BD" w:rsidR="00CA079E" w:rsidRDefault="00CD7298" w:rsidP="00135404">
      <w:pPr>
        <w:pStyle w:val="GPSL2numberedclause"/>
      </w:pPr>
      <w:r>
        <w:rPr>
          <w:rFonts w:eastAsia="Arial"/>
        </w:rPr>
        <w:t>the Buyer shall (subject to the Service Credit Cap) be entitled to withhold and retain as compensation a sum equal to any Charges which would otherwise have been due to the Supplier in respect of that Service Period (</w:t>
      </w:r>
      <w:r w:rsidRPr="005127A9">
        <w:rPr>
          <w:rFonts w:eastAsia="Arial"/>
          <w:b/>
        </w:rPr>
        <w:t>"</w:t>
      </w:r>
      <w:r>
        <w:rPr>
          <w:rFonts w:eastAsia="Arial"/>
          <w:b/>
        </w:rPr>
        <w:t xml:space="preserve">Compensation for Critical </w:t>
      </w:r>
      <w:r w:rsidR="00C01161">
        <w:rPr>
          <w:rFonts w:eastAsia="Arial"/>
          <w:b/>
        </w:rPr>
        <w:t>KPI</w:t>
      </w:r>
      <w:r w:rsidR="00587AFB">
        <w:rPr>
          <w:rFonts w:eastAsia="Arial"/>
          <w:b/>
        </w:rPr>
        <w:t xml:space="preserve"> </w:t>
      </w:r>
      <w:r>
        <w:rPr>
          <w:rFonts w:eastAsia="Arial"/>
          <w:b/>
        </w:rPr>
        <w:t>Failure</w:t>
      </w:r>
      <w:r w:rsidRPr="005127A9">
        <w:rPr>
          <w:rFonts w:eastAsia="Arial"/>
          <w:b/>
        </w:rPr>
        <w:t>"</w:t>
      </w:r>
      <w:r>
        <w:rPr>
          <w:rFonts w:eastAsia="Arial"/>
        </w:rPr>
        <w:t>),</w:t>
      </w:r>
    </w:p>
    <w:p w14:paraId="37913115" w14:textId="658A4CD5" w:rsidR="00CA079E" w:rsidRDefault="00CD7298" w:rsidP="00147AB8">
      <w:pPr>
        <w:pBdr>
          <w:top w:val="nil"/>
          <w:left w:val="nil"/>
          <w:bottom w:val="nil"/>
          <w:right w:val="nil"/>
          <w:between w:val="nil"/>
        </w:pBdr>
        <w:spacing w:before="120" w:after="120" w:line="240" w:lineRule="auto"/>
        <w:ind w:left="426"/>
        <w:rPr>
          <w:rFonts w:eastAsia="Arial" w:cs="Arial"/>
          <w:color w:val="000000"/>
        </w:rPr>
      </w:pPr>
      <w:r>
        <w:rPr>
          <w:rFonts w:eastAsia="Arial" w:cs="Arial"/>
          <w:color w:val="000000"/>
        </w:rPr>
        <w:t xml:space="preserve">provided that the operation of this Paragraph </w:t>
      </w:r>
      <w:r w:rsidR="00147AB8" w:rsidRPr="0088685B">
        <w:rPr>
          <w:rFonts w:eastAsia="Arial" w:cs="Arial"/>
          <w:color w:val="000000"/>
        </w:rPr>
        <w:fldChar w:fldCharType="begin"/>
      </w:r>
      <w:r w:rsidR="00147AB8" w:rsidRPr="0088685B">
        <w:rPr>
          <w:rFonts w:eastAsia="Arial" w:cs="Arial"/>
          <w:color w:val="000000"/>
        </w:rPr>
        <w:instrText xml:space="preserve"> REF _Ref141096171 \w \h </w:instrText>
      </w:r>
      <w:r w:rsidR="0088685B">
        <w:rPr>
          <w:rFonts w:eastAsia="Arial" w:cs="Arial"/>
          <w:color w:val="000000"/>
        </w:rPr>
        <w:instrText xml:space="preserve"> \* MERGEFORMAT </w:instrText>
      </w:r>
      <w:r w:rsidR="00147AB8" w:rsidRPr="0088685B">
        <w:rPr>
          <w:rFonts w:eastAsia="Arial" w:cs="Arial"/>
          <w:color w:val="000000"/>
        </w:rPr>
      </w:r>
      <w:r w:rsidR="00147AB8" w:rsidRPr="0088685B">
        <w:rPr>
          <w:rFonts w:eastAsia="Arial" w:cs="Arial"/>
          <w:color w:val="000000"/>
        </w:rPr>
        <w:fldChar w:fldCharType="separate"/>
      </w:r>
      <w:r w:rsidR="00B451B2">
        <w:rPr>
          <w:rFonts w:eastAsia="Arial" w:cs="Arial"/>
          <w:color w:val="000000"/>
        </w:rPr>
        <w:t>3</w:t>
      </w:r>
      <w:r w:rsidR="00147AB8" w:rsidRPr="0088685B">
        <w:rPr>
          <w:rFonts w:eastAsia="Arial" w:cs="Arial"/>
          <w:color w:val="000000"/>
        </w:rPr>
        <w:fldChar w:fldCharType="end"/>
      </w:r>
      <w:r>
        <w:rPr>
          <w:rFonts w:eastAsia="Arial" w:cs="Arial"/>
          <w:color w:val="000000"/>
        </w:rPr>
        <w:t xml:space="preserve"> shall be without prejudice to the right of the Buyer to terminate this Contract and/or to claim damages from the Supplier for Material Default.</w:t>
      </w:r>
    </w:p>
    <w:p w14:paraId="5814C918" w14:textId="77777777" w:rsidR="00CA079E" w:rsidRPr="0088685B" w:rsidRDefault="00CA079E">
      <w:pPr>
        <w:rPr>
          <w:rFonts w:cs="Arial"/>
        </w:rPr>
      </w:pPr>
    </w:p>
    <w:p w14:paraId="30738F16" w14:textId="29972B9A" w:rsidR="00CA079E" w:rsidRPr="0088685B" w:rsidRDefault="00CD7298">
      <w:pPr>
        <w:pBdr>
          <w:top w:val="nil"/>
          <w:left w:val="nil"/>
          <w:bottom w:val="nil"/>
          <w:right w:val="nil"/>
          <w:between w:val="nil"/>
        </w:pBdr>
        <w:rPr>
          <w:rFonts w:eastAsia="Arial Bold" w:cs="Arial"/>
          <w:b/>
          <w:color w:val="000000"/>
          <w:sz w:val="36"/>
          <w:szCs w:val="36"/>
        </w:rPr>
      </w:pPr>
      <w:r w:rsidRPr="0088685B">
        <w:rPr>
          <w:rFonts w:cs="Arial"/>
        </w:rPr>
        <w:br w:type="page"/>
      </w:r>
      <w:r w:rsidRPr="0088685B">
        <w:rPr>
          <w:rFonts w:eastAsia="Arial Bold" w:cs="Arial"/>
          <w:b/>
          <w:color w:val="000000"/>
          <w:sz w:val="36"/>
          <w:szCs w:val="36"/>
        </w:rPr>
        <w:lastRenderedPageBreak/>
        <w:t xml:space="preserve">Part </w:t>
      </w:r>
      <w:bookmarkStart w:id="3" w:name="Part_A"/>
      <w:r w:rsidRPr="00B54538">
        <w:rPr>
          <w:rFonts w:eastAsia="Arial Bold" w:cs="Arial"/>
          <w:b/>
          <w:color w:val="000000"/>
          <w:sz w:val="36"/>
          <w:szCs w:val="36"/>
        </w:rPr>
        <w:t>A</w:t>
      </w:r>
      <w:bookmarkEnd w:id="3"/>
      <w:r w:rsidRPr="0088685B">
        <w:rPr>
          <w:rFonts w:eastAsia="Arial Bold" w:cs="Arial"/>
          <w:b/>
          <w:color w:val="000000"/>
          <w:sz w:val="36"/>
          <w:szCs w:val="36"/>
        </w:rPr>
        <w:t xml:space="preserve">: </w:t>
      </w:r>
      <w:r w:rsidR="006D60FB" w:rsidRPr="0088685B">
        <w:rPr>
          <w:rFonts w:eastAsia="Arial Bold" w:cs="Arial"/>
          <w:b/>
          <w:color w:val="000000"/>
          <w:sz w:val="36"/>
          <w:szCs w:val="36"/>
        </w:rPr>
        <w:t>Key Performance Indicator</w:t>
      </w:r>
      <w:r w:rsidRPr="0088685B">
        <w:rPr>
          <w:rFonts w:eastAsia="Arial Bold" w:cs="Arial"/>
          <w:b/>
          <w:color w:val="000000"/>
          <w:sz w:val="36"/>
          <w:szCs w:val="36"/>
        </w:rPr>
        <w:t xml:space="preserve">s and Service Credits </w:t>
      </w:r>
    </w:p>
    <w:p w14:paraId="5C451203" w14:textId="11E3E72A" w:rsidR="00CA079E" w:rsidRPr="0088685B" w:rsidRDefault="006D60FB" w:rsidP="00135404">
      <w:pPr>
        <w:pStyle w:val="GPSL1CLAUSEHEADING"/>
        <w:numPr>
          <w:ilvl w:val="0"/>
          <w:numId w:val="12"/>
        </w:numPr>
        <w:rPr>
          <w:rFonts w:ascii="Arial" w:hAnsi="Arial"/>
        </w:rPr>
      </w:pPr>
      <w:r w:rsidRPr="0088685B">
        <w:rPr>
          <w:rFonts w:ascii="Arial" w:hAnsi="Arial"/>
        </w:rPr>
        <w:t>Key Performance Indicator</w:t>
      </w:r>
      <w:r w:rsidR="00CD7298" w:rsidRPr="0088685B">
        <w:rPr>
          <w:rFonts w:ascii="Arial" w:hAnsi="Arial"/>
        </w:rPr>
        <w:t>s</w:t>
      </w:r>
    </w:p>
    <w:p w14:paraId="60D0E0D1" w14:textId="77777777" w:rsidR="00CA079E" w:rsidRPr="0088685B" w:rsidRDefault="00CD7298">
      <w:pPr>
        <w:keepNext/>
        <w:spacing w:before="120" w:after="120" w:line="240" w:lineRule="auto"/>
        <w:ind w:left="360"/>
        <w:rPr>
          <w:rFonts w:cs="Arial"/>
        </w:rPr>
      </w:pPr>
      <w:r w:rsidRPr="0088685B">
        <w:rPr>
          <w:rFonts w:cs="Arial"/>
        </w:rPr>
        <w:t>If the level of performance of the Supplier:</w:t>
      </w:r>
    </w:p>
    <w:p w14:paraId="484DA910" w14:textId="7A95E030" w:rsidR="00CA079E" w:rsidRDefault="00CD7298" w:rsidP="00135404">
      <w:pPr>
        <w:pStyle w:val="GPSL2numberedclause"/>
      </w:pPr>
      <w:r>
        <w:rPr>
          <w:rFonts w:eastAsia="Arial"/>
        </w:rPr>
        <w:t xml:space="preserve">is likely to or fails to meet any </w:t>
      </w:r>
      <w:r w:rsidR="00587AFB">
        <w:rPr>
          <w:rFonts w:eastAsia="Arial"/>
        </w:rPr>
        <w:t>KPI</w:t>
      </w:r>
      <w:r>
        <w:rPr>
          <w:rFonts w:eastAsia="Arial"/>
        </w:rPr>
        <w:t xml:space="preserve"> Performance Measure; or</w:t>
      </w:r>
    </w:p>
    <w:p w14:paraId="665B9D4E" w14:textId="71D2ADF3" w:rsidR="00CA079E" w:rsidRDefault="00CD7298" w:rsidP="00135404">
      <w:pPr>
        <w:pStyle w:val="GPSL2numberedclause"/>
      </w:pPr>
      <w:r>
        <w:rPr>
          <w:rFonts w:eastAsia="Arial"/>
        </w:rPr>
        <w:t xml:space="preserve">is likely to cause or causes a Critical </w:t>
      </w:r>
      <w:r w:rsidR="00C01161">
        <w:rPr>
          <w:rFonts w:eastAsia="Arial"/>
        </w:rPr>
        <w:t xml:space="preserve">KPI </w:t>
      </w:r>
      <w:r>
        <w:rPr>
          <w:rFonts w:eastAsia="Arial"/>
        </w:rPr>
        <w:t xml:space="preserve">Failure to occur, </w:t>
      </w:r>
    </w:p>
    <w:p w14:paraId="63AEB903" w14:textId="77777777" w:rsidR="00CA079E" w:rsidRPr="0088685B" w:rsidRDefault="00CD7298">
      <w:pPr>
        <w:keepNext/>
        <w:spacing w:before="120" w:after="120" w:line="240" w:lineRule="auto"/>
        <w:ind w:left="360"/>
        <w:rPr>
          <w:rFonts w:cs="Arial"/>
        </w:rPr>
      </w:pPr>
      <w:r w:rsidRPr="0088685B">
        <w:rPr>
          <w:rFonts w:cs="Arial"/>
        </w:rPr>
        <w:t>the Supplier shall immediately notify the Buyer in writing and the Buyer, in its absolute discretion and without limiting any other of its rights, may:</w:t>
      </w:r>
    </w:p>
    <w:p w14:paraId="40FC95B6" w14:textId="0D3C189D" w:rsidR="00CA079E" w:rsidRDefault="00CD7298" w:rsidP="00135404">
      <w:pPr>
        <w:pStyle w:val="GPSL3numberedclause"/>
      </w:pPr>
      <w:r>
        <w:t xml:space="preserve">require the Supplier to immediately take all remedial action that is reasonable to mitigate the impact on the Buyer and to rectify or prevent a </w:t>
      </w:r>
      <w:r w:rsidR="0076748B">
        <w:t>KPI F</w:t>
      </w:r>
      <w:r w:rsidR="00E73E7F">
        <w:t>ailure</w:t>
      </w:r>
      <w:r>
        <w:t xml:space="preserve"> or Critical </w:t>
      </w:r>
      <w:r w:rsidR="00C01161">
        <w:t>KPI F</w:t>
      </w:r>
      <w:r w:rsidR="00E73E7F">
        <w:t>ailure</w:t>
      </w:r>
      <w:r>
        <w:t xml:space="preserve"> from taking place or recurring; </w:t>
      </w:r>
    </w:p>
    <w:p w14:paraId="350836FE" w14:textId="77777777" w:rsidR="00CA079E" w:rsidRDefault="00CD7298" w:rsidP="00135404">
      <w:pPr>
        <w:pStyle w:val="GPSL3numberedclause"/>
      </w:pPr>
      <w:r>
        <w:t xml:space="preserve">instruct the Supplier to comply with the Rectification Plan Process; </w:t>
      </w:r>
    </w:p>
    <w:p w14:paraId="173279E1" w14:textId="41E2D07A" w:rsidR="00CA079E" w:rsidRDefault="00CD7298" w:rsidP="00135404">
      <w:pPr>
        <w:pStyle w:val="GPSL3numberedclause"/>
      </w:pPr>
      <w:r>
        <w:t xml:space="preserve">if a </w:t>
      </w:r>
      <w:r w:rsidR="00E73E7F">
        <w:t xml:space="preserve">KPI </w:t>
      </w:r>
      <w:r w:rsidR="00C01161">
        <w:t>F</w:t>
      </w:r>
      <w:r w:rsidR="00E73E7F">
        <w:t>ailure</w:t>
      </w:r>
      <w:r>
        <w:t xml:space="preserve"> has occurred, deduct the applicable Service Credits payable by the Supplier to the Buyer; and/or</w:t>
      </w:r>
    </w:p>
    <w:p w14:paraId="067A6AC8" w14:textId="67EC756C" w:rsidR="00CA079E" w:rsidRDefault="00CD7298" w:rsidP="00135404">
      <w:pPr>
        <w:pStyle w:val="GPSL3numberedclause"/>
      </w:pPr>
      <w:r>
        <w:t xml:space="preserve">if a Critical </w:t>
      </w:r>
      <w:r w:rsidR="00E73E7F">
        <w:t xml:space="preserve">KPI </w:t>
      </w:r>
      <w:r w:rsidR="00C01161">
        <w:t xml:space="preserve">Failure </w:t>
      </w:r>
      <w:r>
        <w:t xml:space="preserve">has occurred, exercise its right to Compensation for Critical </w:t>
      </w:r>
      <w:r w:rsidR="00E73E7F">
        <w:t xml:space="preserve">KPI </w:t>
      </w:r>
      <w:r w:rsidR="00C01161">
        <w:t xml:space="preserve">Failure </w:t>
      </w:r>
      <w:r>
        <w:t>(including the right to terminate for Material Default and the consequences of termination in Clause 14.5.1 shall apply).</w:t>
      </w:r>
    </w:p>
    <w:p w14:paraId="215F3D6B" w14:textId="77777777" w:rsidR="00CA079E" w:rsidRPr="0088685B" w:rsidRDefault="00CD7298" w:rsidP="00135404">
      <w:pPr>
        <w:pStyle w:val="GPSL1CLAUSEHEADING"/>
        <w:rPr>
          <w:rFonts w:ascii="Arial" w:hAnsi="Arial"/>
        </w:rPr>
      </w:pPr>
      <w:r w:rsidRPr="0088685B">
        <w:rPr>
          <w:rFonts w:ascii="Arial" w:hAnsi="Arial"/>
        </w:rPr>
        <w:t>Service Credits</w:t>
      </w:r>
    </w:p>
    <w:p w14:paraId="5DC405A4" w14:textId="77777777" w:rsidR="00CA079E" w:rsidRDefault="00CD7298" w:rsidP="00135404">
      <w:pPr>
        <w:pStyle w:val="GPSL2numberedclause"/>
      </w:pPr>
      <w:r>
        <w:rPr>
          <w:rFonts w:eastAsia="Arial"/>
        </w:rPr>
        <w:t>The Buyer shall use the Performance Monitoring Reports supplied by the Supplier to verify the calculation and accuracy of the Service Credits, if any, applicable to each Service Period.</w:t>
      </w:r>
    </w:p>
    <w:p w14:paraId="44194144" w14:textId="77777777" w:rsidR="00CA079E" w:rsidRDefault="00CD7298" w:rsidP="00135404">
      <w:pPr>
        <w:pStyle w:val="GPSL2numberedclause"/>
      </w:pPr>
      <w:r>
        <w:rPr>
          <w:rFonts w:eastAsia="Arial"/>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14:paraId="17E99BA2" w14:textId="15F7CFB6" w:rsidR="00CA079E" w:rsidRPr="0088685B" w:rsidRDefault="00CD7298" w:rsidP="78031A2C">
      <w:pPr>
        <w:keepNext/>
        <w:pBdr>
          <w:top w:val="nil"/>
          <w:left w:val="nil"/>
          <w:bottom w:val="nil"/>
          <w:right w:val="nil"/>
          <w:between w:val="nil"/>
        </w:pBdr>
        <w:rPr>
          <w:del w:id="4" w:author="Ian Inglis" w:date="2025-03-10T14:40:00Z" w16du:dateUtc="2025-03-10T14:40:00Z"/>
          <w:rFonts w:eastAsia="Arial Bold" w:cs="Arial"/>
          <w:b/>
          <w:bCs/>
          <w:color w:val="000000"/>
        </w:rPr>
      </w:pPr>
      <w:r w:rsidRPr="78031A2C">
        <w:rPr>
          <w:rFonts w:cs="Arial"/>
        </w:rPr>
        <w:br w:type="page"/>
      </w:r>
      <w:r w:rsidRPr="78031A2C">
        <w:rPr>
          <w:rFonts w:eastAsia="Arial Bold" w:cs="Arial"/>
          <w:b/>
          <w:bCs/>
          <w:color w:val="000000" w:themeColor="text1"/>
          <w:sz w:val="36"/>
          <w:szCs w:val="36"/>
        </w:rPr>
        <w:lastRenderedPageBreak/>
        <w:t xml:space="preserve">Annex to Part A: </w:t>
      </w:r>
      <w:r w:rsidR="006D60FB" w:rsidRPr="78031A2C">
        <w:rPr>
          <w:rFonts w:eastAsia="Arial Bold" w:cs="Arial"/>
          <w:b/>
          <w:bCs/>
          <w:color w:val="000000" w:themeColor="text1"/>
          <w:sz w:val="36"/>
          <w:szCs w:val="36"/>
        </w:rPr>
        <w:t>Key Performance Indicator</w:t>
      </w:r>
      <w:r w:rsidRPr="78031A2C">
        <w:rPr>
          <w:rFonts w:eastAsia="Arial Bold" w:cs="Arial"/>
          <w:b/>
          <w:bCs/>
          <w:color w:val="000000" w:themeColor="text1"/>
          <w:sz w:val="36"/>
          <w:szCs w:val="36"/>
        </w:rPr>
        <w:t>s and Service Credits Table</w:t>
      </w:r>
    </w:p>
    <w:p w14:paraId="056E27A0" w14:textId="3E372B3B" w:rsidR="001A6841" w:rsidRDefault="001A6841" w:rsidP="002617FD">
      <w:pPr>
        <w:keepNext/>
        <w:pBdr>
          <w:top w:val="nil"/>
          <w:left w:val="nil"/>
          <w:bottom w:val="nil"/>
          <w:right w:val="nil"/>
          <w:between w:val="nil"/>
        </w:pBdr>
        <w:rPr>
          <w:del w:id="5" w:author="Ian Inglis" w:date="2025-03-10T14:40:00Z" w16du:dateUtc="2025-03-10T14:40:00Z"/>
          <w:b/>
          <w:i/>
        </w:rPr>
      </w:pPr>
    </w:p>
    <w:p w14:paraId="093350F0" w14:textId="0064D6DB" w:rsidR="00C0489A" w:rsidRPr="0088685B" w:rsidRDefault="00C0489A">
      <w:pPr>
        <w:spacing w:before="120" w:after="120" w:line="240" w:lineRule="auto"/>
        <w:rPr>
          <w:del w:id="6" w:author="Ian Inglis" w:date="2025-03-10T14:40:00Z" w16du:dateUtc="2025-03-10T14:40:00Z"/>
          <w:rFonts w:cs="Arial"/>
          <w:b/>
          <w:i/>
        </w:rPr>
      </w:pPr>
    </w:p>
    <w:p w14:paraId="55181788" w14:textId="67FC3D40" w:rsidR="00C0489A" w:rsidRPr="0088685B" w:rsidRDefault="00C0489A">
      <w:pPr>
        <w:spacing w:before="120" w:after="120" w:line="240" w:lineRule="auto"/>
        <w:rPr>
          <w:del w:id="7" w:author="Ian Inglis" w:date="2025-03-10T14:40:00Z" w16du:dateUtc="2025-03-10T14:40:00Z"/>
          <w:rFonts w:cs="Arial"/>
          <w:b/>
          <w:i/>
        </w:rPr>
      </w:pPr>
    </w:p>
    <w:p w14:paraId="1F4DF6DC" w14:textId="260746E7" w:rsidR="0028495C" w:rsidRPr="0088685B" w:rsidRDefault="0028495C">
      <w:pPr>
        <w:spacing w:before="120" w:after="120" w:line="240" w:lineRule="auto"/>
        <w:rPr>
          <w:rFonts w:cs="Arial"/>
        </w:rPr>
        <w:sectPr w:rsidR="0028495C" w:rsidRPr="0088685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pPr>
    </w:p>
    <w:tbl>
      <w:tblPr>
        <w:tblStyle w:val="2"/>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2"/>
        <w:gridCol w:w="1277"/>
        <w:gridCol w:w="1560"/>
        <w:gridCol w:w="1419"/>
        <w:gridCol w:w="1554"/>
        <w:gridCol w:w="1654"/>
      </w:tblGrid>
      <w:tr w:rsidR="00871568" w:rsidRPr="00147AB8" w14:paraId="20C736CD" w14:textId="20D2DD66" w:rsidTr="1AE049F1">
        <w:trPr>
          <w:trHeight w:val="503"/>
          <w:tblHeader/>
        </w:trPr>
        <w:tc>
          <w:tcPr>
            <w:tcW w:w="5000" w:type="pct"/>
            <w:gridSpan w:val="6"/>
            <w:shd w:val="clear" w:color="auto" w:fill="D9D9D9" w:themeFill="background1" w:themeFillShade="D9"/>
          </w:tcPr>
          <w:p w14:paraId="54844920" w14:textId="7E0F33CA" w:rsidR="00871568" w:rsidRPr="0088685B" w:rsidDel="006D60FB" w:rsidRDefault="00871568" w:rsidP="00102577">
            <w:pPr>
              <w:spacing w:before="120" w:after="120" w:line="240" w:lineRule="auto"/>
              <w:ind w:left="95"/>
              <w:jc w:val="center"/>
              <w:rPr>
                <w:rFonts w:cs="Arial"/>
                <w:b/>
                <w:sz w:val="20"/>
                <w:szCs w:val="20"/>
              </w:rPr>
            </w:pPr>
            <w:r w:rsidRPr="0088685B">
              <w:rPr>
                <w:rFonts w:cs="Arial"/>
                <w:b/>
                <w:sz w:val="20"/>
                <w:szCs w:val="20"/>
              </w:rPr>
              <w:lastRenderedPageBreak/>
              <w:t>Key Performance Indicators (KPIs)</w:t>
            </w:r>
          </w:p>
        </w:tc>
      </w:tr>
      <w:tr w:rsidR="001A6841" w:rsidRPr="00147AB8" w14:paraId="49C1C8B3" w14:textId="77777777" w:rsidTr="001A6841">
        <w:trPr>
          <w:trHeight w:val="642"/>
          <w:tblHeader/>
        </w:trPr>
        <w:tc>
          <w:tcPr>
            <w:tcW w:w="5000" w:type="pct"/>
            <w:gridSpan w:val="6"/>
            <w:shd w:val="clear" w:color="auto" w:fill="D9D9D9" w:themeFill="background1" w:themeFillShade="D9"/>
          </w:tcPr>
          <w:p w14:paraId="7449AEBF" w14:textId="4BE19F5A" w:rsidR="001A6841" w:rsidRPr="0088685B" w:rsidRDefault="001A6841" w:rsidP="001A6841">
            <w:pPr>
              <w:spacing w:before="120" w:after="120" w:line="240" w:lineRule="auto"/>
              <w:ind w:left="95"/>
              <w:jc w:val="center"/>
              <w:rPr>
                <w:rFonts w:cs="Arial"/>
                <w:b/>
                <w:sz w:val="20"/>
                <w:szCs w:val="20"/>
              </w:rPr>
            </w:pPr>
            <w:r w:rsidRPr="0088685B">
              <w:rPr>
                <w:rFonts w:cs="Arial"/>
                <w:b/>
                <w:sz w:val="20"/>
                <w:szCs w:val="20"/>
              </w:rPr>
              <w:t>KPI details</w:t>
            </w:r>
          </w:p>
        </w:tc>
      </w:tr>
      <w:tr w:rsidR="000110A5" w:rsidRPr="00147AB8" w14:paraId="312637B8" w14:textId="71F63DDE" w:rsidTr="000110A5">
        <w:trPr>
          <w:trHeight w:val="2258"/>
          <w:tblHeader/>
        </w:trPr>
        <w:tc>
          <w:tcPr>
            <w:tcW w:w="861" w:type="pct"/>
            <w:shd w:val="clear" w:color="auto" w:fill="D9D9D9" w:themeFill="background1" w:themeFillShade="D9"/>
          </w:tcPr>
          <w:p w14:paraId="158E2C45" w14:textId="386B4AE5" w:rsidR="001A6841" w:rsidRPr="0088685B" w:rsidRDefault="001A6841" w:rsidP="00102577">
            <w:pPr>
              <w:spacing w:before="120" w:after="120" w:line="240" w:lineRule="auto"/>
              <w:ind w:left="61"/>
              <w:jc w:val="center"/>
              <w:rPr>
                <w:rFonts w:cs="Arial"/>
                <w:b/>
                <w:sz w:val="20"/>
                <w:szCs w:val="20"/>
              </w:rPr>
            </w:pPr>
            <w:r w:rsidRPr="0088685B">
              <w:rPr>
                <w:rFonts w:cs="Arial"/>
                <w:b/>
                <w:sz w:val="20"/>
                <w:szCs w:val="20"/>
              </w:rPr>
              <w:t>Key Performance Indicator Performance Criterion</w:t>
            </w:r>
          </w:p>
        </w:tc>
        <w:tc>
          <w:tcPr>
            <w:tcW w:w="708" w:type="pct"/>
            <w:shd w:val="clear" w:color="auto" w:fill="D9D9D9" w:themeFill="background1" w:themeFillShade="D9"/>
          </w:tcPr>
          <w:p w14:paraId="0A4505B9" w14:textId="77777777" w:rsidR="001A6841" w:rsidRPr="0088685B" w:rsidRDefault="001A6841" w:rsidP="00102577">
            <w:pPr>
              <w:spacing w:before="120" w:after="120" w:line="240" w:lineRule="auto"/>
              <w:ind w:left="95"/>
              <w:jc w:val="center"/>
              <w:rPr>
                <w:rFonts w:cs="Arial"/>
                <w:b/>
                <w:sz w:val="20"/>
                <w:szCs w:val="20"/>
              </w:rPr>
            </w:pPr>
            <w:r w:rsidRPr="0088685B">
              <w:rPr>
                <w:rFonts w:cs="Arial"/>
                <w:b/>
                <w:sz w:val="20"/>
                <w:szCs w:val="20"/>
              </w:rPr>
              <w:t>Key Indicator</w:t>
            </w:r>
          </w:p>
        </w:tc>
        <w:tc>
          <w:tcPr>
            <w:tcW w:w="865" w:type="pct"/>
            <w:shd w:val="clear" w:color="auto" w:fill="D9D9D9" w:themeFill="background1" w:themeFillShade="D9"/>
          </w:tcPr>
          <w:p w14:paraId="14F93598" w14:textId="4C29A8C5" w:rsidR="001A6841" w:rsidRPr="0088685B" w:rsidRDefault="001A6841" w:rsidP="00102577">
            <w:pPr>
              <w:spacing w:before="120" w:after="120" w:line="240" w:lineRule="auto"/>
              <w:jc w:val="center"/>
              <w:rPr>
                <w:rFonts w:cs="Arial"/>
                <w:b/>
                <w:sz w:val="20"/>
                <w:szCs w:val="20"/>
              </w:rPr>
            </w:pPr>
            <w:r w:rsidRPr="0088685B">
              <w:rPr>
                <w:rFonts w:cs="Arial"/>
                <w:b/>
                <w:sz w:val="20"/>
                <w:szCs w:val="20"/>
              </w:rPr>
              <w:t>KPI Performance Measure</w:t>
            </w:r>
          </w:p>
        </w:tc>
        <w:tc>
          <w:tcPr>
            <w:tcW w:w="787" w:type="pct"/>
            <w:shd w:val="clear" w:color="auto" w:fill="D9D9D9" w:themeFill="background1" w:themeFillShade="D9"/>
          </w:tcPr>
          <w:p w14:paraId="3789C237" w14:textId="08ABA603" w:rsidR="001A6841" w:rsidRPr="0088685B" w:rsidRDefault="001A6841" w:rsidP="00102577">
            <w:pPr>
              <w:spacing w:before="120" w:after="120" w:line="240" w:lineRule="auto"/>
              <w:ind w:left="95"/>
              <w:jc w:val="center"/>
              <w:rPr>
                <w:rFonts w:cs="Arial"/>
                <w:b/>
                <w:sz w:val="20"/>
                <w:szCs w:val="20"/>
              </w:rPr>
            </w:pPr>
            <w:r w:rsidRPr="0088685B">
              <w:rPr>
                <w:rFonts w:cs="Arial"/>
                <w:b/>
                <w:sz w:val="20"/>
                <w:szCs w:val="20"/>
              </w:rPr>
              <w:t>KPI Threshold</w:t>
            </w:r>
          </w:p>
        </w:tc>
        <w:tc>
          <w:tcPr>
            <w:tcW w:w="862" w:type="pct"/>
            <w:shd w:val="clear" w:color="auto" w:fill="D9D9D9" w:themeFill="background1" w:themeFillShade="D9"/>
          </w:tcPr>
          <w:p w14:paraId="034EF011" w14:textId="77777777" w:rsidR="001A6841" w:rsidRPr="0088685B" w:rsidRDefault="001A6841" w:rsidP="00102577">
            <w:pPr>
              <w:spacing w:before="120" w:after="120" w:line="240" w:lineRule="auto"/>
              <w:ind w:left="95"/>
              <w:jc w:val="center"/>
              <w:rPr>
                <w:rFonts w:cs="Arial"/>
                <w:b/>
                <w:sz w:val="20"/>
                <w:szCs w:val="20"/>
              </w:rPr>
            </w:pPr>
            <w:r w:rsidRPr="0088685B">
              <w:rPr>
                <w:rFonts w:cs="Arial"/>
                <w:b/>
                <w:sz w:val="20"/>
                <w:szCs w:val="20"/>
              </w:rPr>
              <w:t>Service Credit for each Service Period</w:t>
            </w:r>
          </w:p>
          <w:p w14:paraId="1E47521F" w14:textId="12773C3F" w:rsidR="001A6841" w:rsidRPr="0088685B" w:rsidRDefault="001A6841" w:rsidP="00102577">
            <w:pPr>
              <w:spacing w:before="120" w:after="120" w:line="240" w:lineRule="auto"/>
              <w:ind w:left="95"/>
              <w:jc w:val="center"/>
              <w:rPr>
                <w:rFonts w:cs="Arial"/>
                <w:b/>
                <w:sz w:val="20"/>
                <w:szCs w:val="20"/>
              </w:rPr>
            </w:pPr>
          </w:p>
        </w:tc>
        <w:tc>
          <w:tcPr>
            <w:tcW w:w="917" w:type="pct"/>
            <w:shd w:val="clear" w:color="auto" w:fill="D9D9D9" w:themeFill="background1" w:themeFillShade="D9"/>
          </w:tcPr>
          <w:p w14:paraId="0EB06769" w14:textId="40A8BAEC" w:rsidR="001A6841" w:rsidRPr="0088685B" w:rsidRDefault="001A6841">
            <w:pPr>
              <w:spacing w:before="120" w:after="120" w:line="240" w:lineRule="auto"/>
              <w:ind w:left="95"/>
              <w:jc w:val="center"/>
              <w:rPr>
                <w:rFonts w:cs="Arial"/>
                <w:b/>
                <w:sz w:val="18"/>
                <w:szCs w:val="20"/>
              </w:rPr>
            </w:pPr>
            <w:r>
              <w:rPr>
                <w:rFonts w:cs="Arial"/>
                <w:b/>
                <w:sz w:val="20"/>
                <w:szCs w:val="20"/>
              </w:rPr>
              <w:t>Measurement Period</w:t>
            </w:r>
          </w:p>
        </w:tc>
      </w:tr>
      <w:tr w:rsidR="000110A5" w:rsidRPr="00147AB8" w14:paraId="4A4F1539" w14:textId="77777777" w:rsidTr="000110A5">
        <w:trPr>
          <w:trHeight w:val="1474"/>
        </w:trPr>
        <w:tc>
          <w:tcPr>
            <w:tcW w:w="861" w:type="pct"/>
          </w:tcPr>
          <w:p w14:paraId="050B7EF6" w14:textId="3ADF8296" w:rsidR="00A60DBA" w:rsidRPr="00C65DC5" w:rsidRDefault="005F50F1" w:rsidP="00102577">
            <w:pPr>
              <w:spacing w:before="120" w:after="120" w:line="240" w:lineRule="auto"/>
              <w:ind w:left="61"/>
              <w:rPr>
                <w:rFonts w:cs="Arial"/>
                <w:bCs/>
                <w:sz w:val="20"/>
                <w:szCs w:val="20"/>
              </w:rPr>
            </w:pPr>
            <w:r w:rsidRPr="00C65DC5">
              <w:rPr>
                <w:rFonts w:cs="Arial"/>
                <w:bCs/>
                <w:sz w:val="20"/>
                <w:szCs w:val="20"/>
              </w:rPr>
              <w:t xml:space="preserve">Accurate </w:t>
            </w:r>
            <w:r w:rsidR="002F78C8" w:rsidRPr="00C65DC5">
              <w:rPr>
                <w:rFonts w:cs="Arial"/>
                <w:bCs/>
                <w:sz w:val="20"/>
                <w:szCs w:val="20"/>
              </w:rPr>
              <w:t>data input into modelling t</w:t>
            </w:r>
            <w:r w:rsidR="00817AB2" w:rsidRPr="00C65DC5">
              <w:rPr>
                <w:rFonts w:cs="Arial"/>
                <w:bCs/>
                <w:sz w:val="20"/>
                <w:szCs w:val="20"/>
              </w:rPr>
              <w:t xml:space="preserve">ools, accurate </w:t>
            </w:r>
            <w:r w:rsidR="004243D7" w:rsidRPr="00C65DC5">
              <w:rPr>
                <w:rFonts w:cs="Arial"/>
                <w:bCs/>
                <w:sz w:val="20"/>
                <w:szCs w:val="20"/>
              </w:rPr>
              <w:t xml:space="preserve">modelling </w:t>
            </w:r>
            <w:r w:rsidR="00817AB2" w:rsidRPr="00C65DC5">
              <w:rPr>
                <w:rFonts w:cs="Arial"/>
                <w:bCs/>
                <w:sz w:val="20"/>
                <w:szCs w:val="20"/>
              </w:rPr>
              <w:t xml:space="preserve">output </w:t>
            </w:r>
            <w:r w:rsidR="003C5927" w:rsidRPr="00C65DC5">
              <w:rPr>
                <w:rFonts w:cs="Arial"/>
                <w:bCs/>
                <w:sz w:val="20"/>
                <w:szCs w:val="20"/>
              </w:rPr>
              <w:t>and final reports</w:t>
            </w:r>
            <w:r w:rsidR="00817AB2" w:rsidRPr="00C65DC5">
              <w:rPr>
                <w:rFonts w:cs="Arial"/>
                <w:bCs/>
                <w:sz w:val="20"/>
                <w:szCs w:val="20"/>
              </w:rPr>
              <w:t xml:space="preserve"> </w:t>
            </w:r>
          </w:p>
        </w:tc>
        <w:tc>
          <w:tcPr>
            <w:tcW w:w="708" w:type="pct"/>
          </w:tcPr>
          <w:p w14:paraId="2512592B" w14:textId="4DF671CD" w:rsidR="00A60DBA" w:rsidRPr="0088685B" w:rsidRDefault="004243D7" w:rsidP="00102577">
            <w:pPr>
              <w:spacing w:before="120" w:after="120" w:line="240" w:lineRule="auto"/>
              <w:ind w:left="95"/>
              <w:rPr>
                <w:rFonts w:cs="Arial"/>
                <w:sz w:val="20"/>
                <w:szCs w:val="20"/>
              </w:rPr>
            </w:pPr>
            <w:r>
              <w:rPr>
                <w:rFonts w:cs="Arial"/>
                <w:sz w:val="20"/>
                <w:szCs w:val="20"/>
              </w:rPr>
              <w:t>Accuracy</w:t>
            </w:r>
          </w:p>
        </w:tc>
        <w:tc>
          <w:tcPr>
            <w:tcW w:w="865" w:type="pct"/>
          </w:tcPr>
          <w:p w14:paraId="4BF38A22" w14:textId="2C9431BE" w:rsidR="00A60DBA" w:rsidRPr="0088685B" w:rsidRDefault="004243D7" w:rsidP="00102577">
            <w:pPr>
              <w:spacing w:before="120" w:after="120" w:line="240" w:lineRule="auto"/>
              <w:rPr>
                <w:rFonts w:cs="Arial"/>
                <w:sz w:val="20"/>
                <w:szCs w:val="20"/>
              </w:rPr>
            </w:pPr>
            <w:r>
              <w:rPr>
                <w:rFonts w:cs="Arial"/>
                <w:sz w:val="20"/>
                <w:szCs w:val="20"/>
              </w:rPr>
              <w:t xml:space="preserve">At least </w:t>
            </w:r>
            <w:r w:rsidR="00912C57">
              <w:rPr>
                <w:rFonts w:cs="Arial"/>
                <w:sz w:val="20"/>
                <w:szCs w:val="20"/>
              </w:rPr>
              <w:t>9</w:t>
            </w:r>
            <w:r w:rsidR="002363E4">
              <w:rPr>
                <w:rFonts w:cs="Arial"/>
                <w:sz w:val="20"/>
                <w:szCs w:val="20"/>
              </w:rPr>
              <w:t>7</w:t>
            </w:r>
            <w:r w:rsidR="00912C57">
              <w:rPr>
                <w:rFonts w:cs="Arial"/>
                <w:sz w:val="20"/>
                <w:szCs w:val="20"/>
              </w:rPr>
              <w:t>% at all time</w:t>
            </w:r>
            <w:r w:rsidR="00C65DC5">
              <w:rPr>
                <w:rFonts w:cs="Arial"/>
                <w:sz w:val="20"/>
                <w:szCs w:val="20"/>
              </w:rPr>
              <w:t>s</w:t>
            </w:r>
          </w:p>
        </w:tc>
        <w:tc>
          <w:tcPr>
            <w:tcW w:w="787" w:type="pct"/>
          </w:tcPr>
          <w:p w14:paraId="59070714" w14:textId="6A98FF13" w:rsidR="00A60DBA" w:rsidRPr="0088685B" w:rsidRDefault="00A03A00" w:rsidP="00102577">
            <w:pPr>
              <w:spacing w:before="120" w:after="120" w:line="240" w:lineRule="auto"/>
              <w:ind w:left="95"/>
              <w:rPr>
                <w:rFonts w:cs="Arial"/>
                <w:sz w:val="20"/>
                <w:szCs w:val="20"/>
              </w:rPr>
            </w:pPr>
            <w:r>
              <w:rPr>
                <w:rFonts w:cs="Arial"/>
                <w:sz w:val="20"/>
                <w:szCs w:val="20"/>
              </w:rPr>
              <w:t xml:space="preserve">No errors in data inputs or outputs reported to </w:t>
            </w:r>
            <w:r w:rsidR="00AF21E4">
              <w:rPr>
                <w:rFonts w:cs="Arial"/>
                <w:sz w:val="20"/>
                <w:szCs w:val="20"/>
              </w:rPr>
              <w:t>the Buyer</w:t>
            </w:r>
          </w:p>
        </w:tc>
        <w:tc>
          <w:tcPr>
            <w:tcW w:w="862" w:type="pct"/>
          </w:tcPr>
          <w:p w14:paraId="7DA7641A" w14:textId="58BE4768" w:rsidR="00A60DBA" w:rsidRPr="0088685B" w:rsidRDefault="00221D10" w:rsidP="00102577">
            <w:pPr>
              <w:spacing w:before="120" w:after="120" w:line="240" w:lineRule="auto"/>
              <w:ind w:left="95"/>
              <w:rPr>
                <w:rFonts w:cs="Arial"/>
                <w:sz w:val="20"/>
                <w:szCs w:val="20"/>
              </w:rPr>
            </w:pPr>
            <w:r>
              <w:rPr>
                <w:rFonts w:cs="Arial"/>
                <w:sz w:val="20"/>
                <w:szCs w:val="20"/>
              </w:rPr>
              <w:t>1</w:t>
            </w:r>
            <w:r w:rsidR="004C36C4" w:rsidRPr="0088685B">
              <w:rPr>
                <w:rFonts w:cs="Arial"/>
                <w:sz w:val="20"/>
                <w:szCs w:val="20"/>
              </w:rPr>
              <w:t>% Service Credit gained for each percentage under the specified KPI Performance Measure</w:t>
            </w:r>
          </w:p>
        </w:tc>
        <w:tc>
          <w:tcPr>
            <w:tcW w:w="917" w:type="pct"/>
          </w:tcPr>
          <w:p w14:paraId="19B8317C" w14:textId="0B227F24" w:rsidR="00A60DBA" w:rsidRDefault="00EC6BEC" w:rsidP="001A6841">
            <w:pPr>
              <w:spacing w:before="120" w:after="120" w:line="240" w:lineRule="auto"/>
              <w:ind w:left="95"/>
              <w:rPr>
                <w:sz w:val="20"/>
                <w:szCs w:val="20"/>
              </w:rPr>
            </w:pPr>
            <w:r>
              <w:rPr>
                <w:sz w:val="20"/>
                <w:szCs w:val="20"/>
              </w:rPr>
              <w:t>Annually</w:t>
            </w:r>
          </w:p>
        </w:tc>
      </w:tr>
      <w:tr w:rsidR="000110A5" w:rsidRPr="00147AB8" w14:paraId="268E42BE" w14:textId="77777777" w:rsidTr="000110A5">
        <w:trPr>
          <w:trHeight w:val="1474"/>
        </w:trPr>
        <w:tc>
          <w:tcPr>
            <w:tcW w:w="861" w:type="pct"/>
          </w:tcPr>
          <w:p w14:paraId="231E2CAE" w14:textId="354ACEB0" w:rsidR="004C36C4" w:rsidRPr="000110A5" w:rsidRDefault="0050380C" w:rsidP="00102577">
            <w:pPr>
              <w:spacing w:before="120" w:after="120" w:line="240" w:lineRule="auto"/>
              <w:ind w:left="61"/>
              <w:rPr>
                <w:rFonts w:cs="Arial"/>
                <w:bCs/>
                <w:sz w:val="20"/>
                <w:szCs w:val="20"/>
              </w:rPr>
            </w:pPr>
            <w:r w:rsidRPr="000110A5">
              <w:rPr>
                <w:rFonts w:cs="Arial"/>
                <w:bCs/>
                <w:sz w:val="20"/>
                <w:szCs w:val="20"/>
              </w:rPr>
              <w:t>Achievement of d</w:t>
            </w:r>
            <w:r w:rsidR="004C36C4" w:rsidRPr="000110A5">
              <w:rPr>
                <w:rFonts w:cs="Arial"/>
                <w:bCs/>
                <w:sz w:val="20"/>
                <w:szCs w:val="20"/>
              </w:rPr>
              <w:t>e</w:t>
            </w:r>
            <w:r w:rsidR="00271FBF" w:rsidRPr="000110A5">
              <w:rPr>
                <w:rFonts w:cs="Arial"/>
                <w:bCs/>
                <w:sz w:val="20"/>
                <w:szCs w:val="20"/>
              </w:rPr>
              <w:t>adlines and milestones</w:t>
            </w:r>
            <w:r w:rsidR="00671461" w:rsidRPr="000110A5">
              <w:rPr>
                <w:rFonts w:cs="Arial"/>
                <w:bCs/>
                <w:sz w:val="20"/>
                <w:szCs w:val="20"/>
              </w:rPr>
              <w:t xml:space="preserve"> </w:t>
            </w:r>
          </w:p>
        </w:tc>
        <w:tc>
          <w:tcPr>
            <w:tcW w:w="708" w:type="pct"/>
          </w:tcPr>
          <w:p w14:paraId="57A4D545" w14:textId="7FF38327" w:rsidR="004C36C4" w:rsidRPr="0088685B" w:rsidRDefault="000110A5" w:rsidP="000110A5">
            <w:pPr>
              <w:spacing w:before="120" w:after="120" w:line="240" w:lineRule="auto"/>
              <w:rPr>
                <w:rFonts w:cs="Arial"/>
                <w:sz w:val="20"/>
                <w:szCs w:val="20"/>
              </w:rPr>
            </w:pPr>
            <w:r>
              <w:rPr>
                <w:rFonts w:cs="Arial"/>
                <w:sz w:val="20"/>
                <w:szCs w:val="20"/>
              </w:rPr>
              <w:t>Timeliness</w:t>
            </w:r>
          </w:p>
        </w:tc>
        <w:tc>
          <w:tcPr>
            <w:tcW w:w="865" w:type="pct"/>
          </w:tcPr>
          <w:p w14:paraId="69968B89" w14:textId="71612DFB" w:rsidR="004C36C4" w:rsidRPr="0088685B" w:rsidRDefault="000110A5" w:rsidP="00102577">
            <w:pPr>
              <w:spacing w:before="120" w:after="120" w:line="240" w:lineRule="auto"/>
              <w:rPr>
                <w:rFonts w:cs="Arial"/>
                <w:sz w:val="20"/>
                <w:szCs w:val="20"/>
              </w:rPr>
            </w:pPr>
            <w:r>
              <w:rPr>
                <w:rFonts w:cs="Arial"/>
                <w:sz w:val="20"/>
                <w:szCs w:val="20"/>
              </w:rPr>
              <w:t>At least 97% at all times</w:t>
            </w:r>
          </w:p>
        </w:tc>
        <w:tc>
          <w:tcPr>
            <w:tcW w:w="787" w:type="pct"/>
          </w:tcPr>
          <w:p w14:paraId="4F73EDF2" w14:textId="02BA36B6" w:rsidR="004C36C4" w:rsidRPr="0088685B" w:rsidRDefault="00AF21E4" w:rsidP="00102577">
            <w:pPr>
              <w:spacing w:before="120" w:after="120" w:line="240" w:lineRule="auto"/>
              <w:ind w:left="95"/>
              <w:rPr>
                <w:rFonts w:cs="Arial"/>
                <w:sz w:val="20"/>
                <w:szCs w:val="20"/>
              </w:rPr>
            </w:pPr>
            <w:r>
              <w:rPr>
                <w:rFonts w:cs="Arial"/>
                <w:sz w:val="20"/>
                <w:szCs w:val="20"/>
              </w:rPr>
              <w:t>Deadlines and milestones agreed in project plans met</w:t>
            </w:r>
            <w:r w:rsidR="00412C9A">
              <w:rPr>
                <w:rFonts w:cs="Arial"/>
                <w:sz w:val="20"/>
                <w:szCs w:val="20"/>
              </w:rPr>
              <w:t xml:space="preserve"> with </w:t>
            </w:r>
            <w:r w:rsidR="00080ECA">
              <w:rPr>
                <w:rFonts w:cs="Arial"/>
                <w:sz w:val="20"/>
                <w:szCs w:val="20"/>
              </w:rPr>
              <w:t>3 business days grace unless extensions are agreed with the Buyer</w:t>
            </w:r>
          </w:p>
        </w:tc>
        <w:tc>
          <w:tcPr>
            <w:tcW w:w="862" w:type="pct"/>
          </w:tcPr>
          <w:p w14:paraId="2D7C3B53" w14:textId="7833A8C2" w:rsidR="004C36C4" w:rsidRPr="0088685B" w:rsidRDefault="00221D10" w:rsidP="00102577">
            <w:pPr>
              <w:spacing w:before="120" w:after="120" w:line="240" w:lineRule="auto"/>
              <w:ind w:left="95"/>
              <w:rPr>
                <w:rFonts w:cs="Arial"/>
                <w:sz w:val="20"/>
                <w:szCs w:val="20"/>
              </w:rPr>
            </w:pPr>
            <w:r>
              <w:rPr>
                <w:rFonts w:cs="Arial"/>
                <w:sz w:val="20"/>
                <w:szCs w:val="20"/>
              </w:rPr>
              <w:t>1</w:t>
            </w:r>
            <w:r w:rsidR="000110A5" w:rsidRPr="0088685B">
              <w:rPr>
                <w:rFonts w:cs="Arial"/>
                <w:sz w:val="20"/>
                <w:szCs w:val="20"/>
              </w:rPr>
              <w:t>% Service Credit gained for each percentage under the specified KPI Performance Measure</w:t>
            </w:r>
          </w:p>
        </w:tc>
        <w:tc>
          <w:tcPr>
            <w:tcW w:w="917" w:type="pct"/>
          </w:tcPr>
          <w:p w14:paraId="11FCB3E6" w14:textId="1807E4CD" w:rsidR="004C36C4" w:rsidRDefault="000110A5" w:rsidP="001A6841">
            <w:pPr>
              <w:spacing w:before="120" w:after="120" w:line="240" w:lineRule="auto"/>
              <w:ind w:left="95"/>
              <w:rPr>
                <w:sz w:val="20"/>
                <w:szCs w:val="20"/>
              </w:rPr>
            </w:pPr>
            <w:r>
              <w:rPr>
                <w:sz w:val="20"/>
                <w:szCs w:val="20"/>
              </w:rPr>
              <w:t>Annually</w:t>
            </w:r>
          </w:p>
        </w:tc>
      </w:tr>
      <w:tr w:rsidR="000110A5" w:rsidRPr="00147AB8" w14:paraId="4A478387" w14:textId="77777777" w:rsidTr="000110A5">
        <w:trPr>
          <w:trHeight w:val="1474"/>
        </w:trPr>
        <w:tc>
          <w:tcPr>
            <w:tcW w:w="861" w:type="pct"/>
          </w:tcPr>
          <w:p w14:paraId="6BD62F61" w14:textId="637F20E8" w:rsidR="000110A5" w:rsidRPr="00397CC6" w:rsidRDefault="000110A5" w:rsidP="00102577">
            <w:pPr>
              <w:spacing w:before="120" w:after="120" w:line="240" w:lineRule="auto"/>
              <w:ind w:left="61"/>
              <w:rPr>
                <w:rFonts w:cs="Arial"/>
                <w:bCs/>
                <w:sz w:val="20"/>
                <w:szCs w:val="20"/>
              </w:rPr>
            </w:pPr>
            <w:r w:rsidRPr="00397CC6">
              <w:rPr>
                <w:rFonts w:cs="Arial"/>
                <w:bCs/>
                <w:sz w:val="20"/>
                <w:szCs w:val="20"/>
              </w:rPr>
              <w:t>Ava</w:t>
            </w:r>
            <w:r w:rsidR="00521E7C" w:rsidRPr="00397CC6">
              <w:rPr>
                <w:rFonts w:cs="Arial"/>
                <w:bCs/>
                <w:sz w:val="20"/>
                <w:szCs w:val="20"/>
              </w:rPr>
              <w:t xml:space="preserve">ilability of qualified personnel </w:t>
            </w:r>
            <w:r w:rsidR="00C27361" w:rsidRPr="00397CC6">
              <w:rPr>
                <w:rFonts w:cs="Arial"/>
                <w:bCs/>
                <w:sz w:val="20"/>
                <w:szCs w:val="20"/>
              </w:rPr>
              <w:t xml:space="preserve">and responsiveness to </w:t>
            </w:r>
            <w:r w:rsidR="00397CC6" w:rsidRPr="00397CC6">
              <w:rPr>
                <w:rFonts w:cs="Arial"/>
                <w:bCs/>
                <w:sz w:val="20"/>
                <w:szCs w:val="20"/>
              </w:rPr>
              <w:t>queries</w:t>
            </w:r>
          </w:p>
        </w:tc>
        <w:tc>
          <w:tcPr>
            <w:tcW w:w="708" w:type="pct"/>
          </w:tcPr>
          <w:p w14:paraId="12E48AB0" w14:textId="3160BF0D" w:rsidR="000110A5" w:rsidRPr="0088685B" w:rsidRDefault="00521E7C" w:rsidP="00102577">
            <w:pPr>
              <w:spacing w:before="120" w:after="120" w:line="240" w:lineRule="auto"/>
              <w:ind w:left="95"/>
              <w:rPr>
                <w:rFonts w:cs="Arial"/>
                <w:sz w:val="20"/>
                <w:szCs w:val="20"/>
              </w:rPr>
            </w:pPr>
            <w:r>
              <w:rPr>
                <w:rFonts w:cs="Arial"/>
                <w:sz w:val="20"/>
                <w:szCs w:val="20"/>
              </w:rPr>
              <w:t>Availability</w:t>
            </w:r>
            <w:r w:rsidR="00397CC6">
              <w:rPr>
                <w:rFonts w:cs="Arial"/>
                <w:sz w:val="20"/>
                <w:szCs w:val="20"/>
              </w:rPr>
              <w:t>/Responsiveness</w:t>
            </w:r>
          </w:p>
        </w:tc>
        <w:tc>
          <w:tcPr>
            <w:tcW w:w="865" w:type="pct"/>
          </w:tcPr>
          <w:p w14:paraId="64A92B85" w14:textId="2E3668A3" w:rsidR="000110A5" w:rsidRPr="0088685B" w:rsidRDefault="00A03A00" w:rsidP="00102577">
            <w:pPr>
              <w:spacing w:before="120" w:after="120" w:line="240" w:lineRule="auto"/>
              <w:rPr>
                <w:rFonts w:cs="Arial"/>
                <w:sz w:val="20"/>
                <w:szCs w:val="20"/>
              </w:rPr>
            </w:pPr>
            <w:r>
              <w:rPr>
                <w:rFonts w:cs="Arial"/>
                <w:sz w:val="20"/>
                <w:szCs w:val="20"/>
              </w:rPr>
              <w:t>At least 97% at all times</w:t>
            </w:r>
          </w:p>
        </w:tc>
        <w:tc>
          <w:tcPr>
            <w:tcW w:w="787" w:type="pct"/>
          </w:tcPr>
          <w:p w14:paraId="48F78640" w14:textId="44518452" w:rsidR="000110A5" w:rsidRPr="0088685B" w:rsidRDefault="002C1F4F" w:rsidP="00102577">
            <w:pPr>
              <w:spacing w:before="120" w:after="120" w:line="240" w:lineRule="auto"/>
              <w:ind w:left="95"/>
              <w:rPr>
                <w:rFonts w:cs="Arial"/>
                <w:sz w:val="20"/>
                <w:szCs w:val="20"/>
              </w:rPr>
            </w:pPr>
            <w:r>
              <w:rPr>
                <w:rFonts w:cs="Arial"/>
                <w:sz w:val="20"/>
                <w:szCs w:val="20"/>
              </w:rPr>
              <w:t xml:space="preserve">Qualified personnel </w:t>
            </w:r>
            <w:r w:rsidR="00A2433C">
              <w:rPr>
                <w:rFonts w:cs="Arial"/>
                <w:sz w:val="20"/>
                <w:szCs w:val="20"/>
              </w:rPr>
              <w:t xml:space="preserve">engage with the Buyer at stages </w:t>
            </w:r>
            <w:r w:rsidR="005B7B4C">
              <w:rPr>
                <w:rFonts w:cs="Arial"/>
                <w:sz w:val="20"/>
                <w:szCs w:val="20"/>
              </w:rPr>
              <w:t>specified in project plans</w:t>
            </w:r>
            <w:r w:rsidR="00EC1BFF">
              <w:rPr>
                <w:rFonts w:cs="Arial"/>
                <w:sz w:val="20"/>
                <w:szCs w:val="20"/>
              </w:rPr>
              <w:t>. Queries from the Buyer replied to within 3 business days unless alternative</w:t>
            </w:r>
            <w:r w:rsidR="00B837CB">
              <w:rPr>
                <w:rFonts w:cs="Arial"/>
                <w:sz w:val="20"/>
                <w:szCs w:val="20"/>
              </w:rPr>
              <w:t xml:space="preserve"> timelines are agreed by the Buyer</w:t>
            </w:r>
            <w:r w:rsidR="00EC1BFF">
              <w:rPr>
                <w:rFonts w:cs="Arial"/>
                <w:sz w:val="20"/>
                <w:szCs w:val="20"/>
              </w:rPr>
              <w:t xml:space="preserve"> </w:t>
            </w:r>
          </w:p>
        </w:tc>
        <w:tc>
          <w:tcPr>
            <w:tcW w:w="862" w:type="pct"/>
          </w:tcPr>
          <w:p w14:paraId="5AE62588" w14:textId="41B475D2" w:rsidR="000110A5" w:rsidRPr="0088685B" w:rsidRDefault="00221D10" w:rsidP="00102577">
            <w:pPr>
              <w:spacing w:before="120" w:after="120" w:line="240" w:lineRule="auto"/>
              <w:ind w:left="95"/>
              <w:rPr>
                <w:rFonts w:cs="Arial"/>
                <w:sz w:val="20"/>
                <w:szCs w:val="20"/>
              </w:rPr>
            </w:pPr>
            <w:r>
              <w:rPr>
                <w:rFonts w:cs="Arial"/>
                <w:sz w:val="20"/>
                <w:szCs w:val="20"/>
              </w:rPr>
              <w:t>1</w:t>
            </w:r>
            <w:r w:rsidR="00B837CB" w:rsidRPr="0088685B">
              <w:rPr>
                <w:rFonts w:cs="Arial"/>
                <w:sz w:val="20"/>
                <w:szCs w:val="20"/>
              </w:rPr>
              <w:t>% Service Credit gained for each percentage under the specified KPI Performance Measure</w:t>
            </w:r>
          </w:p>
        </w:tc>
        <w:tc>
          <w:tcPr>
            <w:tcW w:w="917" w:type="pct"/>
          </w:tcPr>
          <w:p w14:paraId="4A3ABBE8" w14:textId="1630E330" w:rsidR="000110A5" w:rsidRDefault="00B837CB" w:rsidP="001A6841">
            <w:pPr>
              <w:spacing w:before="120" w:after="120" w:line="240" w:lineRule="auto"/>
              <w:ind w:left="95"/>
              <w:rPr>
                <w:sz w:val="20"/>
                <w:szCs w:val="20"/>
              </w:rPr>
            </w:pPr>
            <w:r>
              <w:rPr>
                <w:sz w:val="20"/>
                <w:szCs w:val="20"/>
              </w:rPr>
              <w:t>Annually</w:t>
            </w:r>
          </w:p>
        </w:tc>
      </w:tr>
      <w:tr w:rsidR="000110A5" w:rsidRPr="00147AB8" w14:paraId="6EAFDD28" w14:textId="3FD01D3E" w:rsidTr="000110A5">
        <w:trPr>
          <w:trHeight w:val="1474"/>
        </w:trPr>
        <w:tc>
          <w:tcPr>
            <w:tcW w:w="861" w:type="pct"/>
          </w:tcPr>
          <w:p w14:paraId="4844A4F0" w14:textId="2D200868" w:rsidR="001A6841" w:rsidRPr="00084AC9" w:rsidRDefault="001A6841" w:rsidP="00102577">
            <w:pPr>
              <w:spacing w:before="120" w:after="120" w:line="240" w:lineRule="auto"/>
              <w:ind w:left="61"/>
              <w:rPr>
                <w:rFonts w:cs="Arial"/>
                <w:sz w:val="20"/>
                <w:szCs w:val="20"/>
              </w:rPr>
            </w:pPr>
            <w:r w:rsidRPr="00084AC9">
              <w:rPr>
                <w:rFonts w:cs="Arial"/>
                <w:sz w:val="20"/>
                <w:szCs w:val="20"/>
              </w:rPr>
              <w:lastRenderedPageBreak/>
              <w:t>Social Value KPI</w:t>
            </w:r>
            <w:r w:rsidR="00084AC9" w:rsidRPr="00084AC9">
              <w:rPr>
                <w:rFonts w:cs="Arial"/>
                <w:sz w:val="20"/>
                <w:szCs w:val="20"/>
              </w:rPr>
              <w:t>s</w:t>
            </w:r>
          </w:p>
        </w:tc>
        <w:tc>
          <w:tcPr>
            <w:tcW w:w="708" w:type="pct"/>
          </w:tcPr>
          <w:p w14:paraId="0C7858D1" w14:textId="4BD6C995" w:rsidR="001A6841" w:rsidRPr="00084AC9" w:rsidRDefault="00944578" w:rsidP="00102577">
            <w:pPr>
              <w:spacing w:before="120" w:after="120" w:line="240" w:lineRule="auto"/>
              <w:ind w:left="95"/>
              <w:rPr>
                <w:rFonts w:cs="Arial"/>
                <w:sz w:val="20"/>
                <w:szCs w:val="20"/>
              </w:rPr>
            </w:pPr>
            <w:r w:rsidRPr="00084AC9">
              <w:rPr>
                <w:rFonts w:cs="Arial"/>
                <w:sz w:val="20"/>
                <w:szCs w:val="20"/>
              </w:rPr>
              <w:t>N/A</w:t>
            </w:r>
          </w:p>
        </w:tc>
        <w:tc>
          <w:tcPr>
            <w:tcW w:w="865" w:type="pct"/>
          </w:tcPr>
          <w:p w14:paraId="7FF4044B" w14:textId="0A4E153B" w:rsidR="001A6841" w:rsidRPr="00084AC9" w:rsidRDefault="00944578" w:rsidP="00102577">
            <w:pPr>
              <w:spacing w:before="120" w:after="120" w:line="240" w:lineRule="auto"/>
              <w:rPr>
                <w:rFonts w:cs="Arial"/>
                <w:sz w:val="20"/>
                <w:szCs w:val="20"/>
              </w:rPr>
            </w:pPr>
            <w:r w:rsidRPr="00084AC9">
              <w:rPr>
                <w:rFonts w:cs="Arial"/>
                <w:sz w:val="20"/>
                <w:szCs w:val="20"/>
              </w:rPr>
              <w:t>N/A</w:t>
            </w:r>
          </w:p>
        </w:tc>
        <w:tc>
          <w:tcPr>
            <w:tcW w:w="787" w:type="pct"/>
          </w:tcPr>
          <w:p w14:paraId="4F559E31" w14:textId="4D9D4A65" w:rsidR="001A6841" w:rsidRPr="00084AC9" w:rsidRDefault="00944578" w:rsidP="00102577">
            <w:pPr>
              <w:spacing w:before="120" w:after="120" w:line="240" w:lineRule="auto"/>
              <w:ind w:left="95"/>
              <w:rPr>
                <w:rFonts w:cs="Arial"/>
                <w:sz w:val="20"/>
                <w:szCs w:val="20"/>
              </w:rPr>
            </w:pPr>
            <w:r w:rsidRPr="00084AC9">
              <w:rPr>
                <w:rFonts w:cs="Arial"/>
                <w:sz w:val="20"/>
                <w:szCs w:val="20"/>
              </w:rPr>
              <w:t>N/A</w:t>
            </w:r>
          </w:p>
        </w:tc>
        <w:tc>
          <w:tcPr>
            <w:tcW w:w="862" w:type="pct"/>
          </w:tcPr>
          <w:p w14:paraId="00D6B090" w14:textId="4D62EDFF" w:rsidR="001A6841" w:rsidRPr="00084AC9" w:rsidRDefault="00084AC9" w:rsidP="001A6841">
            <w:pPr>
              <w:spacing w:before="120" w:after="120" w:line="240" w:lineRule="auto"/>
              <w:ind w:left="95"/>
              <w:rPr>
                <w:sz w:val="20"/>
                <w:szCs w:val="20"/>
              </w:rPr>
            </w:pPr>
            <w:r w:rsidRPr="00084AC9">
              <w:rPr>
                <w:sz w:val="20"/>
                <w:szCs w:val="20"/>
              </w:rPr>
              <w:t>N/A</w:t>
            </w:r>
          </w:p>
          <w:p w14:paraId="0834DA85" w14:textId="6957DB4B" w:rsidR="001A6841" w:rsidRPr="00084AC9" w:rsidRDefault="001A6841" w:rsidP="00102577">
            <w:pPr>
              <w:spacing w:before="120" w:after="120" w:line="240" w:lineRule="auto"/>
              <w:ind w:left="95"/>
              <w:rPr>
                <w:rFonts w:cs="Arial"/>
                <w:sz w:val="20"/>
                <w:szCs w:val="20"/>
              </w:rPr>
            </w:pPr>
          </w:p>
        </w:tc>
        <w:tc>
          <w:tcPr>
            <w:tcW w:w="917" w:type="pct"/>
          </w:tcPr>
          <w:p w14:paraId="6644E6C4" w14:textId="6A7785FC" w:rsidR="001A6841" w:rsidRPr="00084AC9" w:rsidRDefault="00084AC9" w:rsidP="001A6841">
            <w:pPr>
              <w:spacing w:before="120" w:after="120" w:line="240" w:lineRule="auto"/>
              <w:rPr>
                <w:rFonts w:cs="Arial"/>
                <w:sz w:val="20"/>
                <w:szCs w:val="20"/>
              </w:rPr>
            </w:pPr>
            <w:r w:rsidRPr="00084AC9">
              <w:rPr>
                <w:rFonts w:cs="Arial"/>
                <w:sz w:val="20"/>
                <w:szCs w:val="20"/>
              </w:rPr>
              <w:t>N/A</w:t>
            </w:r>
          </w:p>
          <w:p w14:paraId="2DFE983C" w14:textId="77777777" w:rsidR="001A6841" w:rsidRPr="00084AC9" w:rsidRDefault="001A6841" w:rsidP="001A6841">
            <w:pPr>
              <w:spacing w:before="120" w:after="120" w:line="240" w:lineRule="auto"/>
              <w:ind w:left="95"/>
              <w:rPr>
                <w:rFonts w:cs="Arial"/>
                <w:sz w:val="20"/>
                <w:szCs w:val="20"/>
              </w:rPr>
            </w:pPr>
          </w:p>
        </w:tc>
      </w:tr>
    </w:tbl>
    <w:p w14:paraId="6B68E6D8" w14:textId="0792FB0F" w:rsidR="00CA079E" w:rsidRPr="0088685B" w:rsidRDefault="00515F7D">
      <w:pPr>
        <w:spacing w:after="0"/>
        <w:rPr>
          <w:rFonts w:cs="Arial"/>
          <w:highlight w:val="green"/>
        </w:rPr>
      </w:pPr>
      <w:r w:rsidRPr="0088685B">
        <w:rPr>
          <w:rFonts w:cs="Arial"/>
          <w:highlight w:val="green"/>
        </w:rPr>
        <w:br/>
      </w:r>
    </w:p>
    <w:p w14:paraId="486CAA83" w14:textId="77777777" w:rsidR="00871568" w:rsidRPr="0088685B" w:rsidRDefault="00871568" w:rsidP="00147AB8">
      <w:pPr>
        <w:keepNext/>
        <w:keepLines/>
        <w:spacing w:before="120" w:after="120" w:line="240" w:lineRule="auto"/>
        <w:rPr>
          <w:rFonts w:cs="Arial"/>
        </w:rPr>
        <w:sectPr w:rsidR="00871568" w:rsidRPr="0088685B" w:rsidSect="00540451">
          <w:pgSz w:w="11906" w:h="16838"/>
          <w:pgMar w:top="1440" w:right="1440" w:bottom="1440" w:left="1440" w:header="709" w:footer="709" w:gutter="0"/>
          <w:pgNumType w:start="1"/>
          <w:cols w:space="720"/>
          <w:docGrid w:linePitch="326"/>
        </w:sectPr>
      </w:pPr>
    </w:p>
    <w:p w14:paraId="326CEE19" w14:textId="042988AB" w:rsidR="00CA079E" w:rsidRPr="0088685B" w:rsidRDefault="00CD7298" w:rsidP="00147AB8">
      <w:pPr>
        <w:keepNext/>
        <w:keepLines/>
        <w:spacing w:before="120" w:after="120" w:line="240" w:lineRule="auto"/>
        <w:rPr>
          <w:rFonts w:cs="Arial"/>
        </w:rPr>
      </w:pPr>
      <w:r w:rsidRPr="0088685B">
        <w:rPr>
          <w:rFonts w:cs="Arial"/>
        </w:rPr>
        <w:lastRenderedPageBreak/>
        <w:t>The Service Credits shall be calculated on the basis of the following formula:</w:t>
      </w:r>
    </w:p>
    <w:p w14:paraId="17F6F1DA" w14:textId="2FE88347" w:rsidR="00CA079E" w:rsidRPr="0088685B" w:rsidRDefault="00CA079E" w:rsidP="00147AB8">
      <w:pPr>
        <w:keepNext/>
        <w:keepLines/>
        <w:spacing w:before="120" w:after="120" w:line="240" w:lineRule="auto"/>
        <w:rPr>
          <w:rFonts w:cs="Arial"/>
          <w:b/>
          <w:highlight w:val="yellow"/>
        </w:rPr>
      </w:pPr>
    </w:p>
    <w:tbl>
      <w:tblPr>
        <w:tblStyle w:val="1"/>
        <w:tblW w:w="9026" w:type="dxa"/>
        <w:tblLayout w:type="fixed"/>
        <w:tblLook w:val="0000" w:firstRow="0" w:lastRow="0" w:firstColumn="0" w:lastColumn="0" w:noHBand="0" w:noVBand="0"/>
      </w:tblPr>
      <w:tblGrid>
        <w:gridCol w:w="4366"/>
        <w:gridCol w:w="675"/>
        <w:gridCol w:w="3985"/>
      </w:tblGrid>
      <w:tr w:rsidR="00CA079E" w:rsidRPr="00BE61DD" w14:paraId="7FC4E611" w14:textId="77777777">
        <w:tc>
          <w:tcPr>
            <w:tcW w:w="4366" w:type="dxa"/>
          </w:tcPr>
          <w:p w14:paraId="77A8F795" w14:textId="7E09681F" w:rsidR="00CA079E" w:rsidRPr="00961431" w:rsidRDefault="00CD7298" w:rsidP="00D701F3">
            <w:pPr>
              <w:keepNext/>
              <w:keepLines/>
              <w:spacing w:before="120" w:after="120" w:line="240" w:lineRule="auto"/>
              <w:rPr>
                <w:rFonts w:cs="Arial"/>
              </w:rPr>
            </w:pPr>
            <w:r w:rsidRPr="00961431">
              <w:rPr>
                <w:rFonts w:cs="Arial"/>
              </w:rPr>
              <w:t xml:space="preserve">Formula: </w:t>
            </w:r>
            <w:r w:rsidR="005C4B25" w:rsidRPr="00961431">
              <w:rPr>
                <w:rFonts w:cs="Arial"/>
              </w:rPr>
              <w:t>97</w:t>
            </w:r>
            <w:r w:rsidRPr="00961431">
              <w:rPr>
                <w:rFonts w:cs="Arial"/>
              </w:rPr>
              <w:t>% (</w:t>
            </w:r>
            <w:r w:rsidR="00D701F3" w:rsidRPr="00961431">
              <w:rPr>
                <w:rFonts w:cs="Arial"/>
              </w:rPr>
              <w:t>KPI</w:t>
            </w:r>
            <w:r w:rsidRPr="00961431">
              <w:rPr>
                <w:rFonts w:cs="Arial"/>
              </w:rPr>
              <w:t xml:space="preserve"> Performance Measure</w:t>
            </w:r>
            <w:r w:rsidR="005C4B25" w:rsidRPr="00961431">
              <w:rPr>
                <w:rFonts w:cs="Arial"/>
              </w:rPr>
              <w:t xml:space="preserve"> requirement for</w:t>
            </w:r>
            <w:r w:rsidR="007A6506" w:rsidRPr="00961431">
              <w:rPr>
                <w:rFonts w:cs="Arial"/>
              </w:rPr>
              <w:t xml:space="preserve"> accuracy</w:t>
            </w:r>
            <w:r w:rsidRPr="00961431">
              <w:rPr>
                <w:rFonts w:cs="Arial"/>
              </w:rPr>
              <w:t xml:space="preserve">) - x% (actual </w:t>
            </w:r>
            <w:r w:rsidR="00D701F3" w:rsidRPr="00961431">
              <w:rPr>
                <w:rFonts w:cs="Arial"/>
              </w:rPr>
              <w:t>Key Performance Indicator</w:t>
            </w:r>
            <w:r w:rsidRPr="00961431">
              <w:rPr>
                <w:rFonts w:cs="Arial"/>
              </w:rPr>
              <w:t xml:space="preserve"> performance</w:t>
            </w:r>
            <w:r w:rsidR="00221D10" w:rsidRPr="00961431">
              <w:rPr>
                <w:rFonts w:cs="Arial"/>
              </w:rPr>
              <w:t xml:space="preserve"> for accuracy</w:t>
            </w:r>
            <w:r w:rsidRPr="00961431">
              <w:rPr>
                <w:rFonts w:cs="Arial"/>
              </w:rPr>
              <w:t xml:space="preserve">) </w:t>
            </w:r>
            <w:r w:rsidR="00221D10" w:rsidRPr="00961431">
              <w:rPr>
                <w:rFonts w:cs="Arial"/>
              </w:rPr>
              <w:t>+ 97% (KPI</w:t>
            </w:r>
            <w:r w:rsidR="00580B50" w:rsidRPr="00961431">
              <w:rPr>
                <w:rFonts w:cs="Arial"/>
              </w:rPr>
              <w:t xml:space="preserve"> Performance Measure requirement for timeliness – x% (actual Key Performance Indicator for timeliness</w:t>
            </w:r>
            <w:r w:rsidR="00961431" w:rsidRPr="00961431">
              <w:rPr>
                <w:rFonts w:cs="Arial"/>
              </w:rPr>
              <w:t>) + 97% (KPI Performance Measure requirement for availability and responsiveness) – x% (actual Key Performance Indicator for availability and responsiveness</w:t>
            </w:r>
            <w:ins w:id="8" w:author="Rob Treich" w:date="2025-03-10T17:53:00Z" w16du:dateUtc="2025-03-10T17:53:00Z">
              <w:r w:rsidR="00A5322E">
                <w:rPr>
                  <w:rFonts w:cs="Arial"/>
                </w:rPr>
                <w:t>)</w:t>
              </w:r>
            </w:ins>
          </w:p>
        </w:tc>
        <w:tc>
          <w:tcPr>
            <w:tcW w:w="675" w:type="dxa"/>
          </w:tcPr>
          <w:p w14:paraId="282F0298" w14:textId="77777777" w:rsidR="00CA079E" w:rsidRPr="00961431" w:rsidRDefault="00CD7298" w:rsidP="00147AB8">
            <w:pPr>
              <w:keepNext/>
              <w:keepLines/>
              <w:spacing w:before="120" w:after="120" w:line="240" w:lineRule="auto"/>
              <w:jc w:val="center"/>
              <w:rPr>
                <w:rFonts w:cs="Arial"/>
              </w:rPr>
            </w:pPr>
            <w:r w:rsidRPr="00961431">
              <w:rPr>
                <w:rFonts w:cs="Arial"/>
              </w:rPr>
              <w:t>=</w:t>
            </w:r>
          </w:p>
        </w:tc>
        <w:tc>
          <w:tcPr>
            <w:tcW w:w="3985" w:type="dxa"/>
          </w:tcPr>
          <w:p w14:paraId="2E83579D" w14:textId="77777777" w:rsidR="00CA079E" w:rsidRPr="00961431" w:rsidRDefault="00CD7298" w:rsidP="00147AB8">
            <w:pPr>
              <w:keepNext/>
              <w:keepLines/>
              <w:spacing w:before="120" w:after="120" w:line="240" w:lineRule="auto"/>
              <w:rPr>
                <w:rFonts w:cs="Arial"/>
              </w:rPr>
            </w:pPr>
            <w:r w:rsidRPr="00961431">
              <w:rPr>
                <w:rFonts w:cs="Arial"/>
              </w:rPr>
              <w:t>x% of the Charges payable to the Buyer as Service Credits to be deducted from the next Invoice payable by the Buyer</w:t>
            </w:r>
          </w:p>
        </w:tc>
      </w:tr>
      <w:tr w:rsidR="00CA079E" w:rsidRPr="00B072B6" w14:paraId="2C200B8C" w14:textId="77777777">
        <w:tc>
          <w:tcPr>
            <w:tcW w:w="4366" w:type="dxa"/>
          </w:tcPr>
          <w:p w14:paraId="078851A5" w14:textId="77777777" w:rsidR="00CA079E" w:rsidRPr="0087195F" w:rsidRDefault="00CA079E" w:rsidP="00147AB8">
            <w:pPr>
              <w:spacing w:before="120" w:after="120" w:line="240" w:lineRule="auto"/>
              <w:rPr>
                <w:rFonts w:cs="Arial"/>
                <w:highlight w:val="yellow"/>
              </w:rPr>
            </w:pPr>
          </w:p>
        </w:tc>
        <w:tc>
          <w:tcPr>
            <w:tcW w:w="675" w:type="dxa"/>
          </w:tcPr>
          <w:p w14:paraId="13B0DBD8" w14:textId="41235932" w:rsidR="00CA079E" w:rsidRPr="0087195F" w:rsidRDefault="00CA079E" w:rsidP="00147AB8">
            <w:pPr>
              <w:spacing w:before="120" w:after="120" w:line="240" w:lineRule="auto"/>
              <w:jc w:val="center"/>
              <w:rPr>
                <w:rFonts w:cs="Arial"/>
                <w:highlight w:val="yellow"/>
              </w:rPr>
            </w:pPr>
          </w:p>
        </w:tc>
        <w:tc>
          <w:tcPr>
            <w:tcW w:w="3985" w:type="dxa"/>
          </w:tcPr>
          <w:p w14:paraId="18FFE5D0" w14:textId="77777777" w:rsidR="00CA079E" w:rsidRPr="0087195F" w:rsidRDefault="00CA079E" w:rsidP="00147AB8">
            <w:pPr>
              <w:spacing w:before="120" w:after="120" w:line="240" w:lineRule="auto"/>
              <w:ind w:left="145"/>
              <w:rPr>
                <w:rFonts w:cs="Arial"/>
              </w:rPr>
            </w:pPr>
          </w:p>
        </w:tc>
      </w:tr>
    </w:tbl>
    <w:p w14:paraId="427C6A65" w14:textId="34EE75C5" w:rsidR="00B072B6" w:rsidRPr="0087195F" w:rsidRDefault="00B072B6" w:rsidP="0087195F">
      <w:pPr>
        <w:pStyle w:val="Heading3"/>
        <w:spacing w:before="200" w:after="100" w:line="240" w:lineRule="auto"/>
        <w:rPr>
          <w:rFonts w:cs="Arial"/>
          <w:sz w:val="24"/>
          <w:szCs w:val="24"/>
        </w:rPr>
      </w:pPr>
      <w:r w:rsidRPr="7901602A">
        <w:rPr>
          <w:rFonts w:cs="Arial"/>
          <w:sz w:val="24"/>
          <w:szCs w:val="24"/>
        </w:rPr>
        <w:t xml:space="preserve">Mapping of </w:t>
      </w:r>
      <w:r w:rsidR="00AA4934" w:rsidRPr="7901602A">
        <w:rPr>
          <w:rFonts w:cs="Arial"/>
          <w:sz w:val="24"/>
          <w:szCs w:val="24"/>
        </w:rPr>
        <w:t xml:space="preserve">levels of performance under the </w:t>
      </w:r>
      <w:r w:rsidR="00AA4934" w:rsidRPr="7901602A">
        <w:rPr>
          <w:rFonts w:cs="Arial"/>
          <w:color w:val="000000" w:themeColor="text1"/>
          <w:sz w:val="24"/>
          <w:szCs w:val="24"/>
        </w:rPr>
        <w:t>KPI Performance Measures</w:t>
      </w:r>
      <w:r w:rsidR="001A6841" w:rsidRPr="7901602A">
        <w:rPr>
          <w:rFonts w:cs="Arial"/>
          <w:sz w:val="24"/>
          <w:szCs w:val="24"/>
        </w:rPr>
        <w:t xml:space="preserve"> to ratings under </w:t>
      </w:r>
      <w:r w:rsidR="4B261A08" w:rsidRPr="7901602A">
        <w:rPr>
          <w:rFonts w:cs="Arial"/>
          <w:sz w:val="24"/>
          <w:szCs w:val="24"/>
        </w:rPr>
        <w:t>r</w:t>
      </w:r>
      <w:r w:rsidRPr="7901602A">
        <w:rPr>
          <w:rFonts w:cs="Arial"/>
          <w:sz w:val="24"/>
          <w:szCs w:val="24"/>
        </w:rPr>
        <w:t>egulation 39(5) of the Procurement Regulations 2024</w:t>
      </w:r>
    </w:p>
    <w:p w14:paraId="6D2F1719" w14:textId="77777777" w:rsidR="00B072B6" w:rsidRPr="0087195F" w:rsidRDefault="00B072B6" w:rsidP="00B072B6">
      <w:pPr>
        <w:rPr>
          <w:rFonts w:cs="Arial"/>
        </w:rPr>
      </w:pPr>
    </w:p>
    <w:tbl>
      <w:tblPr>
        <w:tblStyle w:val="2"/>
        <w:tblW w:w="7734" w:type="dxa"/>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3887"/>
        <w:gridCol w:w="3847"/>
      </w:tblGrid>
      <w:tr w:rsidR="00B072B6" w:rsidRPr="00B072B6" w14:paraId="6D821420" w14:textId="77777777" w:rsidTr="0087195F">
        <w:trPr>
          <w:tblHeader/>
        </w:trPr>
        <w:tc>
          <w:tcPr>
            <w:tcW w:w="7309" w:type="dxa"/>
          </w:tcPr>
          <w:p w14:paraId="4295FB7D" w14:textId="77777777" w:rsidR="00B072B6" w:rsidRPr="0087195F" w:rsidRDefault="00B072B6" w:rsidP="00873250">
            <w:pPr>
              <w:pBdr>
                <w:top w:val="nil"/>
                <w:left w:val="nil"/>
                <w:bottom w:val="nil"/>
                <w:right w:val="nil"/>
                <w:between w:val="nil"/>
              </w:pBdr>
              <w:rPr>
                <w:rFonts w:cs="Arial"/>
                <w:b/>
                <w:color w:val="000000"/>
              </w:rPr>
            </w:pPr>
            <w:r w:rsidRPr="0087195F">
              <w:rPr>
                <w:rFonts w:cs="Arial"/>
                <w:b/>
                <w:color w:val="000000"/>
              </w:rPr>
              <w:t>Regulation 39(5) Rating</w:t>
            </w:r>
          </w:p>
        </w:tc>
        <w:tc>
          <w:tcPr>
            <w:tcW w:w="7230" w:type="dxa"/>
          </w:tcPr>
          <w:p w14:paraId="0EDDC959" w14:textId="5AC29885" w:rsidR="00B072B6" w:rsidRPr="0087195F" w:rsidRDefault="00034290" w:rsidP="00034290">
            <w:pPr>
              <w:pBdr>
                <w:top w:val="nil"/>
                <w:left w:val="nil"/>
                <w:bottom w:val="nil"/>
                <w:right w:val="nil"/>
                <w:between w:val="nil"/>
              </w:pBdr>
              <w:rPr>
                <w:rFonts w:cs="Arial"/>
                <w:b/>
                <w:color w:val="000000"/>
              </w:rPr>
            </w:pPr>
            <w:r w:rsidRPr="00AA4934">
              <w:rPr>
                <w:rFonts w:cs="Arial"/>
                <w:b/>
                <w:color w:val="000000"/>
              </w:rPr>
              <w:t>Level of performance against the KPI Performance Measure</w:t>
            </w:r>
          </w:p>
        </w:tc>
      </w:tr>
      <w:tr w:rsidR="00B072B6" w:rsidRPr="00B072B6" w14:paraId="68135BE8" w14:textId="77777777" w:rsidTr="0087195F">
        <w:tc>
          <w:tcPr>
            <w:tcW w:w="7309" w:type="dxa"/>
          </w:tcPr>
          <w:p w14:paraId="324B03B1"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Good</w:t>
            </w:r>
          </w:p>
        </w:tc>
        <w:tc>
          <w:tcPr>
            <w:tcW w:w="7230" w:type="dxa"/>
          </w:tcPr>
          <w:p w14:paraId="02D95EB8" w14:textId="3AD58EAB" w:rsidR="00B072B6" w:rsidRPr="000930AA" w:rsidRDefault="00B451B2" w:rsidP="00873250">
            <w:pPr>
              <w:pBdr>
                <w:top w:val="nil"/>
                <w:left w:val="nil"/>
                <w:bottom w:val="nil"/>
                <w:right w:val="nil"/>
                <w:between w:val="nil"/>
              </w:pBdr>
              <w:rPr>
                <w:rFonts w:cs="Arial"/>
                <w:color w:val="000000"/>
              </w:rPr>
            </w:pPr>
            <w:r w:rsidRPr="000930AA">
              <w:rPr>
                <w:rFonts w:cs="Arial"/>
                <w:color w:val="000000"/>
              </w:rPr>
              <w:t>KPI Performance Measure</w:t>
            </w:r>
          </w:p>
        </w:tc>
      </w:tr>
      <w:tr w:rsidR="00B072B6" w:rsidRPr="00B072B6" w14:paraId="5BEE4517" w14:textId="77777777" w:rsidTr="0087195F">
        <w:tc>
          <w:tcPr>
            <w:tcW w:w="7309" w:type="dxa"/>
          </w:tcPr>
          <w:p w14:paraId="49B9D3C9"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Approaching Target</w:t>
            </w:r>
          </w:p>
        </w:tc>
        <w:tc>
          <w:tcPr>
            <w:tcW w:w="7230" w:type="dxa"/>
          </w:tcPr>
          <w:p w14:paraId="78FEA434" w14:textId="543A822F" w:rsidR="00B072B6" w:rsidRPr="000930AA" w:rsidRDefault="003D3016" w:rsidP="00873250">
            <w:pPr>
              <w:pBdr>
                <w:top w:val="nil"/>
                <w:left w:val="nil"/>
                <w:bottom w:val="nil"/>
                <w:right w:val="nil"/>
                <w:between w:val="nil"/>
              </w:pBdr>
              <w:rPr>
                <w:rFonts w:cs="Arial"/>
                <w:color w:val="000000"/>
              </w:rPr>
            </w:pPr>
            <w:r w:rsidRPr="000930AA">
              <w:rPr>
                <w:rFonts w:cs="Arial"/>
                <w:color w:val="000000"/>
              </w:rPr>
              <w:t>0.01% to 1% below the KPI Performance Measure</w:t>
            </w:r>
          </w:p>
        </w:tc>
      </w:tr>
      <w:tr w:rsidR="00B072B6" w:rsidRPr="00B072B6" w14:paraId="647720B5" w14:textId="77777777" w:rsidTr="0087195F">
        <w:tc>
          <w:tcPr>
            <w:tcW w:w="7309" w:type="dxa"/>
          </w:tcPr>
          <w:p w14:paraId="5EDD7A44"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Requires Improvement</w:t>
            </w:r>
          </w:p>
        </w:tc>
        <w:tc>
          <w:tcPr>
            <w:tcW w:w="7230" w:type="dxa"/>
          </w:tcPr>
          <w:p w14:paraId="71A866A8" w14:textId="4D1EE1FA" w:rsidR="00B072B6" w:rsidRPr="000930AA" w:rsidRDefault="003D3016" w:rsidP="00873250">
            <w:pPr>
              <w:pBdr>
                <w:top w:val="nil"/>
                <w:left w:val="nil"/>
                <w:bottom w:val="nil"/>
                <w:right w:val="nil"/>
                <w:between w:val="nil"/>
              </w:pBdr>
              <w:rPr>
                <w:rFonts w:cs="Arial"/>
                <w:color w:val="000000"/>
              </w:rPr>
            </w:pPr>
            <w:r w:rsidRPr="000930AA">
              <w:rPr>
                <w:rFonts w:cs="Arial"/>
                <w:color w:val="000000"/>
              </w:rPr>
              <w:t>1% to 2% below the KPI Performance Measure</w:t>
            </w:r>
          </w:p>
        </w:tc>
      </w:tr>
      <w:tr w:rsidR="00B072B6" w:rsidRPr="00B072B6" w14:paraId="73FBC5E1" w14:textId="77777777" w:rsidTr="0087195F">
        <w:tc>
          <w:tcPr>
            <w:tcW w:w="7309" w:type="dxa"/>
          </w:tcPr>
          <w:p w14:paraId="492EAC53"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Inadequate</w:t>
            </w:r>
          </w:p>
        </w:tc>
        <w:tc>
          <w:tcPr>
            <w:tcW w:w="7230" w:type="dxa"/>
          </w:tcPr>
          <w:p w14:paraId="1E95CD90" w14:textId="74F321AD" w:rsidR="00B072B6" w:rsidRPr="000930AA" w:rsidRDefault="000930AA" w:rsidP="00873250">
            <w:pPr>
              <w:pBdr>
                <w:top w:val="nil"/>
                <w:left w:val="nil"/>
                <w:bottom w:val="nil"/>
                <w:right w:val="nil"/>
                <w:between w:val="nil"/>
              </w:pBdr>
              <w:rPr>
                <w:rFonts w:cs="Arial"/>
                <w:color w:val="000000"/>
              </w:rPr>
            </w:pPr>
            <w:r w:rsidRPr="000930AA">
              <w:rPr>
                <w:rFonts w:cs="Arial"/>
                <w:color w:val="000000"/>
              </w:rPr>
              <w:t>2% or more below the KPI Performance Measure</w:t>
            </w:r>
          </w:p>
        </w:tc>
      </w:tr>
      <w:tr w:rsidR="00B072B6" w:rsidRPr="00B072B6" w14:paraId="077EDD14" w14:textId="77777777" w:rsidTr="0087195F">
        <w:tc>
          <w:tcPr>
            <w:tcW w:w="7309" w:type="dxa"/>
          </w:tcPr>
          <w:p w14:paraId="1CE34E43"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Other</w:t>
            </w:r>
          </w:p>
        </w:tc>
        <w:tc>
          <w:tcPr>
            <w:tcW w:w="7230" w:type="dxa"/>
          </w:tcPr>
          <w:p w14:paraId="573E2E30" w14:textId="29BA496E" w:rsidR="00B072B6" w:rsidRPr="0087195F" w:rsidRDefault="002A3FC0" w:rsidP="00873250">
            <w:pPr>
              <w:pBdr>
                <w:top w:val="nil"/>
                <w:left w:val="nil"/>
                <w:bottom w:val="nil"/>
                <w:right w:val="nil"/>
                <w:between w:val="nil"/>
              </w:pBdr>
              <w:rPr>
                <w:rFonts w:cs="Arial"/>
                <w:color w:val="000000"/>
                <w:highlight w:val="yellow"/>
              </w:rPr>
            </w:pPr>
            <w:r w:rsidRPr="002A3FC0">
              <w:rPr>
                <w:rFonts w:cs="Arial"/>
                <w:color w:val="000000"/>
              </w:rPr>
              <w:t>NA</w:t>
            </w:r>
          </w:p>
        </w:tc>
      </w:tr>
    </w:tbl>
    <w:p w14:paraId="6467C011" w14:textId="77777777" w:rsidR="00CA079E" w:rsidRPr="0088685B" w:rsidRDefault="00CD7298" w:rsidP="57D1F290">
      <w:pPr>
        <w:keepNext/>
        <w:pBdr>
          <w:top w:val="nil"/>
          <w:left w:val="nil"/>
          <w:bottom w:val="nil"/>
          <w:right w:val="nil"/>
          <w:between w:val="nil"/>
        </w:pBdr>
        <w:rPr>
          <w:rFonts w:eastAsia="Arial Bold" w:cs="Arial"/>
          <w:b/>
          <w:color w:val="000000"/>
          <w:sz w:val="36"/>
          <w:szCs w:val="36"/>
        </w:rPr>
      </w:pPr>
      <w:r w:rsidRPr="57D1F290">
        <w:rPr>
          <w:rFonts w:cs="Arial"/>
        </w:rPr>
        <w:br w:type="page"/>
      </w:r>
      <w:r w:rsidRPr="0088685B">
        <w:rPr>
          <w:rFonts w:eastAsia="Arial Bold" w:cs="Arial"/>
          <w:b/>
          <w:color w:val="000000" w:themeColor="text1"/>
          <w:sz w:val="36"/>
          <w:szCs w:val="36"/>
        </w:rPr>
        <w:lastRenderedPageBreak/>
        <w:t xml:space="preserve">Part </w:t>
      </w:r>
      <w:bookmarkStart w:id="9" w:name="Part_B"/>
      <w:r w:rsidRPr="0088685B">
        <w:rPr>
          <w:rFonts w:eastAsia="Arial Bold" w:cs="Arial"/>
          <w:b/>
          <w:color w:val="000000" w:themeColor="text1"/>
          <w:sz w:val="36"/>
          <w:szCs w:val="36"/>
        </w:rPr>
        <w:t>B</w:t>
      </w:r>
      <w:bookmarkEnd w:id="9"/>
      <w:r w:rsidRPr="0088685B">
        <w:rPr>
          <w:rFonts w:eastAsia="Arial Bold" w:cs="Arial"/>
          <w:b/>
          <w:color w:val="000000" w:themeColor="text1"/>
          <w:sz w:val="36"/>
          <w:szCs w:val="36"/>
        </w:rPr>
        <w:t xml:space="preserve">: Performance Monitoring </w:t>
      </w:r>
    </w:p>
    <w:p w14:paraId="7B402D94" w14:textId="77777777" w:rsidR="00CA079E" w:rsidRPr="0088685B" w:rsidRDefault="00CD7298" w:rsidP="00135404">
      <w:pPr>
        <w:pStyle w:val="GPSL1CLAUSEHEADING"/>
        <w:numPr>
          <w:ilvl w:val="0"/>
          <w:numId w:val="13"/>
        </w:numPr>
        <w:rPr>
          <w:rFonts w:ascii="Arial" w:hAnsi="Arial"/>
        </w:rPr>
      </w:pPr>
      <w:r w:rsidRPr="0088685B">
        <w:rPr>
          <w:rFonts w:ascii="Arial" w:hAnsi="Arial"/>
        </w:rPr>
        <w:t>Performance Monitoring and Performance Review</w:t>
      </w:r>
    </w:p>
    <w:p w14:paraId="68218C10" w14:textId="4F369BF1" w:rsidR="00CA079E" w:rsidRDefault="00CD7298" w:rsidP="00135404">
      <w:pPr>
        <w:pStyle w:val="GPSL2numberedclause"/>
      </w:pPr>
      <w:bookmarkStart w:id="10" w:name="_Ref141096545"/>
      <w:r>
        <w:rPr>
          <w:rFonts w:eastAsia="Arial"/>
        </w:rPr>
        <w:t xml:space="preserve">Within twenty (20) Working Days of the Effective Date the Supplier shall provide the Buyer with details of how the process in respect of the monitoring and reporting of </w:t>
      </w:r>
      <w:r w:rsidR="006D60FB">
        <w:rPr>
          <w:rFonts w:eastAsia="Arial"/>
        </w:rPr>
        <w:t>Key Performance Indicator</w:t>
      </w:r>
      <w:r>
        <w:rPr>
          <w:rFonts w:eastAsia="Arial"/>
        </w:rPr>
        <w:t>s will operate between the Parties and the Parties will endeavour to agree such process as soon as reasonably possible.</w:t>
      </w:r>
      <w:bookmarkEnd w:id="10"/>
    </w:p>
    <w:p w14:paraId="6A07210B" w14:textId="67423532" w:rsidR="00CA079E" w:rsidRDefault="00CD7298" w:rsidP="00135404">
      <w:pPr>
        <w:pStyle w:val="GPSL2numberedclause"/>
      </w:pPr>
      <w:bookmarkStart w:id="11" w:name="_Ref188454577"/>
      <w:r>
        <w:rPr>
          <w:rFonts w:eastAsia="Arial"/>
        </w:rPr>
        <w:t>The Supplier shall provide the Buyer with performance monitoring reports ("</w:t>
      </w:r>
      <w:r>
        <w:rPr>
          <w:rFonts w:eastAsia="Arial"/>
          <w:b/>
        </w:rPr>
        <w:t>Performance Monitoring Reports</w:t>
      </w:r>
      <w:r>
        <w:rPr>
          <w:rFonts w:eastAsia="Arial"/>
        </w:rPr>
        <w:t xml:space="preserve">") in accordance with the process agreed pursuant to Paragraph </w:t>
      </w:r>
      <w:r w:rsidR="00147AB8" w:rsidRPr="0088685B">
        <w:rPr>
          <w:rFonts w:eastAsia="Arial"/>
        </w:rPr>
        <w:fldChar w:fldCharType="begin"/>
      </w:r>
      <w:r w:rsidR="00147AB8" w:rsidRPr="0088685B">
        <w:rPr>
          <w:rFonts w:eastAsia="Arial"/>
        </w:rPr>
        <w:instrText xml:space="preserve"> REF _Ref141096545 \n \h </w:instrText>
      </w:r>
      <w:r w:rsidR="0088685B">
        <w:rPr>
          <w:rFonts w:eastAsia="Arial"/>
        </w:rPr>
        <w:instrText xml:space="preserve"> \* MERGEFORMAT </w:instrText>
      </w:r>
      <w:r w:rsidR="00147AB8" w:rsidRPr="0088685B">
        <w:rPr>
          <w:rFonts w:eastAsia="Arial"/>
        </w:rPr>
      </w:r>
      <w:r w:rsidR="00147AB8" w:rsidRPr="0088685B">
        <w:rPr>
          <w:rFonts w:eastAsia="Arial"/>
        </w:rPr>
        <w:fldChar w:fldCharType="separate"/>
      </w:r>
      <w:r w:rsidR="00B451B2">
        <w:rPr>
          <w:rFonts w:eastAsia="Arial"/>
        </w:rPr>
        <w:t>1.1</w:t>
      </w:r>
      <w:r w:rsidR="00147AB8" w:rsidRPr="0088685B">
        <w:rPr>
          <w:rFonts w:eastAsia="Arial"/>
        </w:rPr>
        <w:fldChar w:fldCharType="end"/>
      </w:r>
      <w:r>
        <w:rPr>
          <w:rFonts w:eastAsia="Arial"/>
        </w:rPr>
        <w:t xml:space="preserve"> of </w:t>
      </w:r>
      <w:r w:rsidRPr="00147AB8">
        <w:rPr>
          <w:rFonts w:eastAsia="Arial"/>
        </w:rPr>
        <w:t>Part</w:t>
      </w:r>
      <w:r w:rsidR="00147AB8">
        <w:rPr>
          <w:rFonts w:eastAsia="Arial"/>
        </w:rPr>
        <w:t xml:space="preserve"> B</w:t>
      </w:r>
      <w:r w:rsidRPr="00147AB8">
        <w:rPr>
          <w:rFonts w:eastAsia="Arial"/>
        </w:rPr>
        <w:t xml:space="preserve"> of</w:t>
      </w:r>
      <w:r>
        <w:rPr>
          <w:rFonts w:eastAsia="Arial"/>
        </w:rPr>
        <w:t xml:space="preserve"> this Schedule </w:t>
      </w:r>
      <w:r w:rsidR="001A6841">
        <w:rPr>
          <w:rFonts w:eastAsia="Arial"/>
          <w:color w:val="000000"/>
        </w:rPr>
        <w:t>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w:t>
      </w:r>
      <w:r>
        <w:rPr>
          <w:rFonts w:eastAsia="Arial"/>
        </w:rPr>
        <w:t>:</w:t>
      </w:r>
      <w:bookmarkEnd w:id="11"/>
    </w:p>
    <w:p w14:paraId="2E8B9E08" w14:textId="229A68A0" w:rsidR="00CA079E" w:rsidRDefault="00CD7298" w:rsidP="00135404">
      <w:pPr>
        <w:pStyle w:val="GPSL3numberedclause"/>
      </w:pPr>
      <w:r>
        <w:rPr>
          <w:rFonts w:eastAsia="Arial"/>
        </w:rPr>
        <w:t xml:space="preserve">for </w:t>
      </w:r>
      <w:r w:rsidR="001A6841">
        <w:rPr>
          <w:rFonts w:eastAsia="Arial"/>
          <w:color w:val="000000"/>
        </w:rPr>
        <w:t xml:space="preserve">each Key Performance Indicator, the actual performance achieved against the KPI Performance Measure for the relevant Service Period </w:t>
      </w:r>
      <w:r w:rsidR="001A6841" w:rsidRPr="001F5828">
        <w:rPr>
          <w:rFonts w:eastAsia="Arial"/>
          <w:color w:val="000000"/>
        </w:rPr>
        <w:t>and, where a Measurement Period has ended in the period covered by the Performance Monitoring Report, the most recently ended Measurement Period</w:t>
      </w:r>
      <w:r>
        <w:rPr>
          <w:rFonts w:eastAsia="Arial"/>
        </w:rPr>
        <w:t>;</w:t>
      </w:r>
    </w:p>
    <w:p w14:paraId="3D3A5620" w14:textId="6899732D" w:rsidR="00CA079E" w:rsidRDefault="00CD7298" w:rsidP="00135404">
      <w:pPr>
        <w:pStyle w:val="GPSL3numberedclause"/>
      </w:pPr>
      <w:r>
        <w:rPr>
          <w:rFonts w:eastAsia="Arial"/>
        </w:rPr>
        <w:t xml:space="preserve">a summary of all failures to achieve </w:t>
      </w:r>
      <w:r w:rsidR="006D60FB">
        <w:rPr>
          <w:rFonts w:eastAsia="Arial"/>
        </w:rPr>
        <w:t>Key Performance Indicator</w:t>
      </w:r>
      <w:r>
        <w:rPr>
          <w:rFonts w:eastAsia="Arial"/>
        </w:rPr>
        <w:t>s that occurred during that Service Period;</w:t>
      </w:r>
    </w:p>
    <w:p w14:paraId="0206CC77" w14:textId="303A7935" w:rsidR="00CA079E" w:rsidRDefault="00CD7298" w:rsidP="00135404">
      <w:pPr>
        <w:pStyle w:val="GPSL3numberedclause"/>
      </w:pPr>
      <w:r>
        <w:rPr>
          <w:rFonts w:eastAsia="Arial"/>
        </w:rPr>
        <w:t xml:space="preserve">details of any Critical </w:t>
      </w:r>
      <w:r w:rsidR="00AD7853">
        <w:rPr>
          <w:rFonts w:eastAsia="Arial"/>
        </w:rPr>
        <w:t>KPI F</w:t>
      </w:r>
      <w:r w:rsidR="00E73E7F">
        <w:rPr>
          <w:rFonts w:eastAsia="Arial"/>
        </w:rPr>
        <w:t>ailure</w:t>
      </w:r>
      <w:r>
        <w:rPr>
          <w:rFonts w:eastAsia="Arial"/>
        </w:rPr>
        <w:t>s;</w:t>
      </w:r>
    </w:p>
    <w:p w14:paraId="59DEA59B" w14:textId="77777777" w:rsidR="00CA079E" w:rsidRDefault="00CD7298" w:rsidP="00135404">
      <w:pPr>
        <w:pStyle w:val="GPSL3numberedclause"/>
      </w:pPr>
      <w:r>
        <w:rPr>
          <w:rFonts w:eastAsia="Arial"/>
        </w:rPr>
        <w:t>for any repeat failures, actions taken to resolve the underlying cause and prevent recurrence;</w:t>
      </w:r>
    </w:p>
    <w:p w14:paraId="4D8403E0" w14:textId="4312C06E" w:rsidR="00CA079E" w:rsidRDefault="00CD7298" w:rsidP="00135404">
      <w:pPr>
        <w:pStyle w:val="GPSL3numberedclause"/>
      </w:pPr>
      <w:r>
        <w:rPr>
          <w:rFonts w:eastAsia="Arial"/>
        </w:rPr>
        <w:t xml:space="preserve">the Service Credits to be applied in respect of the relevant period indicating the failures and </w:t>
      </w:r>
      <w:r w:rsidR="006D60FB">
        <w:rPr>
          <w:rFonts w:eastAsia="Arial"/>
        </w:rPr>
        <w:t>Key Performance Indicator</w:t>
      </w:r>
      <w:r>
        <w:rPr>
          <w:rFonts w:eastAsia="Arial"/>
        </w:rPr>
        <w:t>s to which the Service Credits relate; and</w:t>
      </w:r>
    </w:p>
    <w:p w14:paraId="5C958DAD" w14:textId="77777777" w:rsidR="00CA079E" w:rsidRDefault="00CD7298" w:rsidP="00135404">
      <w:pPr>
        <w:pStyle w:val="GPSL3numberedclause"/>
      </w:pPr>
      <w:r>
        <w:rPr>
          <w:rFonts w:eastAsia="Arial"/>
        </w:rPr>
        <w:t>such other details as the Buyer may reasonably require from time to time.</w:t>
      </w:r>
    </w:p>
    <w:p w14:paraId="7972B663" w14:textId="0547FF7C" w:rsidR="00CA079E" w:rsidRDefault="00CD7298" w:rsidP="00D2687B">
      <w:pPr>
        <w:pStyle w:val="GPSL2numberedclause"/>
      </w:pPr>
      <w:bookmarkStart w:id="12" w:name="_Ref188454584"/>
      <w:r>
        <w:rPr>
          <w:rFonts w:eastAsia="Arial"/>
        </w:rPr>
        <w:t>The Parties shall attend meetings to discuss Performance Monitoring Reports on a</w:t>
      </w:r>
      <w:r w:rsidDel="005145E1">
        <w:rPr>
          <w:rFonts w:eastAsia="Arial"/>
        </w:rPr>
        <w:t xml:space="preserve"> </w:t>
      </w:r>
      <w:r w:rsidR="005145E1">
        <w:rPr>
          <w:rFonts w:eastAsia="Arial"/>
        </w:rPr>
        <w:t xml:space="preserve">Quarterly </w:t>
      </w:r>
      <w:r>
        <w:rPr>
          <w:rFonts w:eastAsia="Arial"/>
        </w:rPr>
        <w:t>basis</w:t>
      </w:r>
      <w:r w:rsidR="002F791D">
        <w:rPr>
          <w:rFonts w:eastAsia="Arial"/>
        </w:rPr>
        <w:t xml:space="preserve"> as part </w:t>
      </w:r>
      <w:r w:rsidR="00A7789D">
        <w:rPr>
          <w:rFonts w:eastAsia="Arial"/>
        </w:rPr>
        <w:t>of the Operational Board process described in Schedule 13</w:t>
      </w:r>
      <w:r w:rsidR="00A84EE1">
        <w:rPr>
          <w:rFonts w:eastAsia="Arial"/>
        </w:rPr>
        <w:t xml:space="preserve"> (Contract Management)</w:t>
      </w:r>
      <w:r>
        <w:rPr>
          <w:rFonts w:eastAsia="Arial"/>
        </w:rPr>
        <w:t xml:space="preserve">. </w:t>
      </w:r>
      <w:bookmarkEnd w:id="12"/>
    </w:p>
    <w:p w14:paraId="40CBE7A8" w14:textId="3BDD9526" w:rsidR="00CA079E" w:rsidRPr="00AA4934" w:rsidRDefault="00CD7298" w:rsidP="00135404">
      <w:pPr>
        <w:pStyle w:val="GPSL2numberedclause"/>
      </w:pPr>
      <w:r>
        <w:rPr>
          <w:rFonts w:eastAsia="Arial"/>
        </w:rPr>
        <w:t>The Supplier shall provide to the Buyer such documentation as the Buyer may reasonably require in order to verify the level of the performance by the Supplier and the calculations of the amount of Service Credits for any specified Service Period.</w:t>
      </w:r>
    </w:p>
    <w:p w14:paraId="6B08725C" w14:textId="13FE0896" w:rsidR="0087195F" w:rsidRDefault="00AA4934" w:rsidP="00135404">
      <w:pPr>
        <w:pStyle w:val="GPSL2numberedclause"/>
      </w:pPr>
      <w:r>
        <w:t xml:space="preserve">The relevant table in </w:t>
      </w:r>
      <w:r w:rsidR="001A6841">
        <w:t xml:space="preserve">the </w:t>
      </w:r>
      <w:r>
        <w:t xml:space="preserve">Annex to Part A of this Schedule describes how the levels of performance under the KPI Performance Measures will be mapped to the performance ratings prescribed under </w:t>
      </w:r>
      <w:r w:rsidR="7C8440E9">
        <w:t>r</w:t>
      </w:r>
      <w:r>
        <w:t xml:space="preserve">egulation 38(5) of the Procurement Regulations 2024. The mapping set out in that table will be applied by the </w:t>
      </w:r>
      <w:r w:rsidR="003C0BBD">
        <w:t xml:space="preserve">Buyer </w:t>
      </w:r>
      <w:r>
        <w:t xml:space="preserve">when publishing relevant Transparency Information relating to the Performance Indicators and/or the Supplier's performance </w:t>
      </w:r>
      <w:r>
        <w:lastRenderedPageBreak/>
        <w:t xml:space="preserve">against the relevant KPIs pursuant to </w:t>
      </w:r>
      <w:r w:rsidR="0087195F">
        <w:t>S</w:t>
      </w:r>
      <w:r>
        <w:t xml:space="preserve">ection 52(3) and/or </w:t>
      </w:r>
      <w:r w:rsidR="0087195F">
        <w:t>S</w:t>
      </w:r>
      <w:r>
        <w:t>ection 71(2) of the Procurement Act 2023 and the associated Regulations</w:t>
      </w:r>
      <w:r w:rsidR="0087195F">
        <w:t>.</w:t>
      </w:r>
    </w:p>
    <w:p w14:paraId="3EAF98CA" w14:textId="6A6EF606" w:rsidR="00AA4934" w:rsidRDefault="001A6841" w:rsidP="00135404">
      <w:pPr>
        <w:pStyle w:val="GPSL2numberedclause"/>
      </w:pPr>
      <w:r w:rsidRPr="0087195F">
        <w:t xml:space="preserve">The Supplier acknowledges and agrees </w:t>
      </w:r>
      <w:proofErr w:type="gramStart"/>
      <w:r w:rsidRPr="0087195F">
        <w:t>that,</w:t>
      </w:r>
      <w:proofErr w:type="gramEnd"/>
      <w:r w:rsidRPr="0087195F">
        <w:t xml:space="preserve"> each time the Buyer conducts an assessment of the Supplier’s performance against a Key Performance Indicator, the Buyer may publish information as required by Law in relation to that assessment</w:t>
      </w:r>
      <w:r w:rsidR="00AA4934" w:rsidRPr="00AA4934">
        <w:t>.</w:t>
      </w:r>
    </w:p>
    <w:p w14:paraId="6982DCE3" w14:textId="77777777" w:rsidR="00CA079E" w:rsidRPr="0088685B" w:rsidRDefault="00CD7298" w:rsidP="00135404">
      <w:pPr>
        <w:pStyle w:val="GPSL1CLAUSEHEADING"/>
        <w:rPr>
          <w:rFonts w:ascii="Arial" w:hAnsi="Arial"/>
        </w:rPr>
      </w:pPr>
      <w:r w:rsidRPr="0088685B">
        <w:rPr>
          <w:rFonts w:ascii="Arial" w:hAnsi="Arial"/>
        </w:rPr>
        <w:t>Satisfaction Surveys</w:t>
      </w:r>
    </w:p>
    <w:p w14:paraId="5C60EDE5" w14:textId="77777777" w:rsidR="00CA079E" w:rsidRPr="0088685B" w:rsidRDefault="00CD7298" w:rsidP="00147AB8">
      <w:pPr>
        <w:pBdr>
          <w:top w:val="nil"/>
          <w:left w:val="nil"/>
          <w:bottom w:val="nil"/>
          <w:right w:val="nil"/>
          <w:between w:val="nil"/>
        </w:pBdr>
        <w:spacing w:before="120" w:after="120" w:line="240" w:lineRule="auto"/>
        <w:ind w:left="426"/>
        <w:rPr>
          <w:rFonts w:cs="Arial"/>
        </w:rPr>
      </w:pPr>
      <w:r>
        <w:rPr>
          <w:rFonts w:eastAsia="Arial" w:cs="Arial"/>
          <w:color w:val="000000"/>
        </w:rP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14:paraId="09EE76A7" w14:textId="77777777" w:rsidR="00CA079E" w:rsidRPr="0088685B" w:rsidRDefault="00CA079E">
      <w:pPr>
        <w:spacing w:after="0"/>
        <w:rPr>
          <w:rFonts w:cs="Arial"/>
        </w:rPr>
      </w:pPr>
    </w:p>
    <w:sectPr w:rsidR="00CA079E" w:rsidRPr="0088685B" w:rsidSect="00871568">
      <w:pgSz w:w="11906" w:h="16838"/>
      <w:pgMar w:top="1440" w:right="1440" w:bottom="1440" w:left="1440"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67A62" w14:textId="77777777" w:rsidR="00C574BF" w:rsidRDefault="00C574BF">
      <w:pPr>
        <w:spacing w:after="0" w:line="240" w:lineRule="auto"/>
      </w:pPr>
      <w:r>
        <w:separator/>
      </w:r>
    </w:p>
  </w:endnote>
  <w:endnote w:type="continuationSeparator" w:id="0">
    <w:p w14:paraId="10B9F6A3" w14:textId="77777777" w:rsidR="00C574BF" w:rsidRDefault="00C574BF">
      <w:pPr>
        <w:spacing w:after="0" w:line="240" w:lineRule="auto"/>
      </w:pPr>
      <w:r>
        <w:continuationSeparator/>
      </w:r>
    </w:p>
  </w:endnote>
  <w:endnote w:type="continuationNotice" w:id="1">
    <w:p w14:paraId="71DE9424" w14:textId="77777777" w:rsidR="00C574BF" w:rsidRDefault="00C57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A4D29" w14:textId="65C9C800" w:rsidR="00AF1E19" w:rsidRDefault="008C474E">
    <w:pPr>
      <w:pStyle w:val="Footer"/>
    </w:pPr>
    <w:r>
      <w:rPr>
        <w:noProof/>
      </w:rPr>
      <mc:AlternateContent>
        <mc:Choice Requires="wps">
          <w:drawing>
            <wp:anchor distT="0" distB="0" distL="0" distR="0" simplePos="0" relativeHeight="251658241" behindDoc="0" locked="0" layoutInCell="1" allowOverlap="1" wp14:anchorId="090A9759" wp14:editId="5057915B">
              <wp:simplePos x="635" y="635"/>
              <wp:positionH relativeFrom="page">
                <wp:align>left</wp:align>
              </wp:positionH>
              <wp:positionV relativeFrom="page">
                <wp:align>bottom</wp:align>
              </wp:positionV>
              <wp:extent cx="1470025" cy="368935"/>
              <wp:effectExtent l="0" t="0" r="15875" b="0"/>
              <wp:wrapNone/>
              <wp:docPr id="1219853480"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0394A6FF" w14:textId="78D74320"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0A9759"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29.0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0394A6FF" w14:textId="78D74320"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8A22" w14:textId="4AA57E01" w:rsidR="002E5DD2" w:rsidRDefault="008C474E">
    <w:pPr>
      <w:tabs>
        <w:tab w:val="center" w:pos="4513"/>
        <w:tab w:val="right" w:pos="9026"/>
      </w:tabs>
      <w:spacing w:after="0" w:line="240" w:lineRule="auto"/>
      <w:jc w:val="both"/>
    </w:pPr>
    <w:r>
      <w:rPr>
        <w:noProof/>
      </w:rPr>
      <mc:AlternateContent>
        <mc:Choice Requires="wps">
          <w:drawing>
            <wp:anchor distT="0" distB="0" distL="0" distR="0" simplePos="0" relativeHeight="251658242" behindDoc="0" locked="0" layoutInCell="1" allowOverlap="1" wp14:anchorId="49DFC9CC" wp14:editId="54543111">
              <wp:simplePos x="914400" y="9922933"/>
              <wp:positionH relativeFrom="page">
                <wp:align>left</wp:align>
              </wp:positionH>
              <wp:positionV relativeFrom="page">
                <wp:align>bottom</wp:align>
              </wp:positionV>
              <wp:extent cx="1470025" cy="368935"/>
              <wp:effectExtent l="0" t="0" r="15875" b="0"/>
              <wp:wrapNone/>
              <wp:docPr id="207039570"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058FC45A" w14:textId="776C6CDC"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DFC9CC"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15.75pt;height:29.05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058FC45A" w14:textId="776C6CDC"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v:textbox>
              <w10:wrap anchorx="page" anchory="page"/>
            </v:shape>
          </w:pict>
        </mc:Fallback>
      </mc:AlternateContent>
    </w:r>
  </w:p>
  <w:p w14:paraId="56F4C8A7" w14:textId="1BB8465C" w:rsidR="002E5DD2" w:rsidRPr="00F23A6C" w:rsidRDefault="002E5DD2" w:rsidP="000068DB">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v.1.</w:t>
    </w:r>
    <w:r w:rsidR="00AF1E19">
      <w:rPr>
        <w:rFonts w:eastAsia="Arial" w:cs="Arial"/>
        <w:color w:val="000000"/>
        <w:sz w:val="20"/>
        <w:szCs w:val="20"/>
      </w:rPr>
      <w:t>3</w:t>
    </w: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fldChar w:fldCharType="begin"/>
    </w:r>
    <w:r>
      <w:rPr>
        <w:rFonts w:eastAsia="Arial" w:cs="Arial"/>
        <w:color w:val="000000"/>
        <w:sz w:val="20"/>
        <w:szCs w:val="20"/>
      </w:rPr>
      <w:instrText>PAGE</w:instrText>
    </w:r>
    <w:r>
      <w:rPr>
        <w:rFonts w:eastAsia="Arial" w:cs="Arial"/>
        <w:color w:val="000000"/>
        <w:sz w:val="20"/>
        <w:szCs w:val="20"/>
      </w:rPr>
      <w:fldChar w:fldCharType="separate"/>
    </w:r>
    <w:r w:rsidR="00F36489">
      <w:rPr>
        <w:rFonts w:eastAsia="Arial" w:cs="Arial"/>
        <w:noProof/>
        <w:color w:val="000000"/>
        <w:sz w:val="20"/>
        <w:szCs w:val="20"/>
      </w:rPr>
      <w:t>5</w:t>
    </w:r>
    <w:r>
      <w:rPr>
        <w:rFonts w:eastAsia="Arial" w:cs="Arial"/>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43555" w14:textId="4B79253E" w:rsidR="002E5DD2" w:rsidRDefault="008C474E">
    <w:pPr>
      <w:tabs>
        <w:tab w:val="center" w:pos="4513"/>
        <w:tab w:val="right" w:pos="9026"/>
      </w:tabs>
      <w:spacing w:after="0" w:line="240" w:lineRule="auto"/>
      <w:jc w:val="both"/>
    </w:pPr>
    <w:r>
      <w:rPr>
        <w:noProof/>
      </w:rPr>
      <mc:AlternateContent>
        <mc:Choice Requires="wps">
          <w:drawing>
            <wp:anchor distT="0" distB="0" distL="0" distR="0" simplePos="0" relativeHeight="251658240" behindDoc="0" locked="0" layoutInCell="1" allowOverlap="1" wp14:anchorId="0196A8A0" wp14:editId="7762BF54">
              <wp:simplePos x="635" y="635"/>
              <wp:positionH relativeFrom="page">
                <wp:align>left</wp:align>
              </wp:positionH>
              <wp:positionV relativeFrom="page">
                <wp:align>bottom</wp:align>
              </wp:positionV>
              <wp:extent cx="1470025" cy="368935"/>
              <wp:effectExtent l="0" t="0" r="15875" b="0"/>
              <wp:wrapNone/>
              <wp:docPr id="335986561"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4A125E07" w14:textId="3DAE1CA4"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96A8A0"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15.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JZV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Us6G8evoD7iVg4Gwr3l6xZbb5gPL8whw7gI&#10;qjY84yEVdCWFk0VJA+7H3/wxH4HHKCUdKqakBiVNifpmkJDZ/DrPo8LSHxpuNKpkTO/yeYybvX4A&#10;FOMU34XlyYzJQY2mdKDfUNSr2A1DzHDsWdJqNB/CoF98FFysVikJxWRZ2Jit5bF0xCwC+tq/MWdP&#10;qAfk6wlGTbHiHfhDbrzp7WofkILETMR3QPMEOwoxcXt6NFHpv/6nrMvTXv4E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DG9JZV&#10;FAIAACIEAAAOAAAAAAAAAAAAAAAAAC4CAABkcnMvZTJvRG9jLnhtbFBLAQItABQABgAIAAAAIQAk&#10;IP4L2gAAAAQBAAAPAAAAAAAAAAAAAAAAAG4EAABkcnMvZG93bnJldi54bWxQSwUGAAAAAAQABADz&#10;AAAAdQUAAAAA&#10;" filled="f" stroked="f">
              <v:textbox style="mso-fit-shape-to-text:t" inset="20pt,0,0,15pt">
                <w:txbxContent>
                  <w:p w14:paraId="4A125E07" w14:textId="3DAE1CA4" w:rsidR="008C474E" w:rsidRPr="008C474E" w:rsidRDefault="008C474E" w:rsidP="008C474E">
                    <w:pPr>
                      <w:spacing w:after="0"/>
                      <w:rPr>
                        <w:rFonts w:ascii="Calibri" w:hAnsi="Calibri" w:cs="Calibri"/>
                        <w:noProof/>
                        <w:color w:val="000000"/>
                        <w:sz w:val="20"/>
                        <w:szCs w:val="20"/>
                      </w:rPr>
                    </w:pPr>
                    <w:r w:rsidRPr="008C474E">
                      <w:rPr>
                        <w:rFonts w:ascii="Calibri" w:hAnsi="Calibri" w:cs="Calibri"/>
                        <w:noProof/>
                        <w:color w:val="000000"/>
                        <w:sz w:val="20"/>
                        <w:szCs w:val="20"/>
                      </w:rPr>
                      <w:t>Unrestricted Document</w:t>
                    </w:r>
                  </w:p>
                </w:txbxContent>
              </v:textbox>
              <w10:wrap anchorx="page" anchory="page"/>
            </v:shape>
          </w:pict>
        </mc:Fallback>
      </mc:AlternateContent>
    </w:r>
  </w:p>
  <w:p w14:paraId="21CEB15B"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t xml:space="preserve">                                           </w:t>
    </w:r>
  </w:p>
  <w:p w14:paraId="1176C1BC" w14:textId="37EAEBC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fldChar w:fldCharType="begin"/>
    </w:r>
    <w:r>
      <w:rPr>
        <w:rFonts w:eastAsia="Arial" w:cs="Arial"/>
        <w:color w:val="000000"/>
        <w:sz w:val="20"/>
        <w:szCs w:val="20"/>
      </w:rPr>
      <w:instrText>PAGE</w:instrText>
    </w:r>
    <w:r>
      <w:rPr>
        <w:rFonts w:eastAsia="Arial" w:cs="Arial"/>
        <w:color w:val="000000"/>
        <w:sz w:val="20"/>
        <w:szCs w:val="20"/>
      </w:rPr>
      <w:fldChar w:fldCharType="separate"/>
    </w:r>
    <w:r w:rsidR="00626983">
      <w:rPr>
        <w:rFonts w:eastAsia="Arial" w:cs="Arial"/>
        <w:noProof/>
        <w:color w:val="000000"/>
        <w:sz w:val="20"/>
        <w:szCs w:val="20"/>
      </w:rPr>
      <w:t>4</w:t>
    </w:r>
    <w:r>
      <w:rPr>
        <w:rFonts w:eastAsia="Arial" w:cs="Arial"/>
        <w:color w:val="000000"/>
        <w:sz w:val="20"/>
        <w:szCs w:val="20"/>
      </w:rPr>
      <w:fldChar w:fldCharType="end"/>
    </w:r>
  </w:p>
  <w:p w14:paraId="13F2FC53"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rPr>
    </w:pPr>
    <w:r>
      <w:rPr>
        <w:rFonts w:eastAsia="Arial" w:cs="Arial"/>
        <w:color w:val="000000"/>
        <w:sz w:val="20"/>
        <w:szCs w:val="20"/>
      </w:rPr>
      <w:tab/>
    </w:r>
    <w:r>
      <w:rPr>
        <w:rFonts w:eastAsia="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3F627" w14:textId="77777777" w:rsidR="00C574BF" w:rsidRDefault="00C574BF">
      <w:pPr>
        <w:spacing w:after="0" w:line="240" w:lineRule="auto"/>
      </w:pPr>
      <w:r>
        <w:separator/>
      </w:r>
    </w:p>
  </w:footnote>
  <w:footnote w:type="continuationSeparator" w:id="0">
    <w:p w14:paraId="1BA9B019" w14:textId="77777777" w:rsidR="00C574BF" w:rsidRDefault="00C574BF">
      <w:pPr>
        <w:spacing w:after="0" w:line="240" w:lineRule="auto"/>
      </w:pPr>
      <w:r>
        <w:continuationSeparator/>
      </w:r>
    </w:p>
  </w:footnote>
  <w:footnote w:type="continuationNotice" w:id="1">
    <w:p w14:paraId="3368F4A3" w14:textId="77777777" w:rsidR="00C574BF" w:rsidRDefault="00C574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A8CF7" w14:textId="77777777" w:rsidR="00AF1E19" w:rsidRDefault="00AF1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A9D00" w14:textId="4F9E6B3E" w:rsidR="002E5DD2" w:rsidRPr="00101CFB" w:rsidRDefault="002E5DD2" w:rsidP="00147AB8">
    <w:pPr>
      <w:pBdr>
        <w:top w:val="nil"/>
        <w:left w:val="nil"/>
        <w:bottom w:val="nil"/>
        <w:right w:val="nil"/>
        <w:between w:val="nil"/>
      </w:pBdr>
      <w:tabs>
        <w:tab w:val="center" w:pos="4513"/>
        <w:tab w:val="right" w:pos="9026"/>
      </w:tabs>
      <w:spacing w:after="0" w:line="240" w:lineRule="auto"/>
      <w:rPr>
        <w:rFonts w:eastAsia="Arial" w:cs="Arial"/>
        <w:bCs/>
        <w:color w:val="000000"/>
        <w:sz w:val="20"/>
        <w:szCs w:val="20"/>
      </w:rPr>
    </w:pPr>
    <w:r w:rsidRPr="00101CFB">
      <w:rPr>
        <w:rFonts w:eastAsia="Arial" w:cs="Arial"/>
        <w:bCs/>
        <w:color w:val="000000"/>
        <w:sz w:val="20"/>
        <w:szCs w:val="20"/>
      </w:rPr>
      <w:t>Schedule 10 (</w:t>
    </w:r>
    <w:r>
      <w:rPr>
        <w:rFonts w:eastAsia="Arial" w:cs="Arial"/>
        <w:bCs/>
        <w:color w:val="000000"/>
        <w:sz w:val="20"/>
        <w:szCs w:val="20"/>
      </w:rPr>
      <w:t>Performance</w:t>
    </w:r>
    <w:r w:rsidRPr="00101CFB">
      <w:rPr>
        <w:rFonts w:eastAsia="Arial" w:cs="Arial"/>
        <w:bCs/>
        <w:color w:val="000000"/>
        <w:sz w:val="20"/>
        <w:szCs w:val="20"/>
      </w:rPr>
      <w:t xml:space="preserve"> Levels), Crown Copyright 202</w:t>
    </w:r>
    <w:r>
      <w:rPr>
        <w:rFonts w:eastAsia="Arial" w:cs="Arial"/>
        <w:bCs/>
        <w:color w:val="000000"/>
        <w:sz w:val="20"/>
        <w:szCs w:val="20"/>
      </w:rPr>
      <w:t>5</w:t>
    </w:r>
    <w:r w:rsidRPr="00101CFB">
      <w:rPr>
        <w:rFonts w:eastAsia="Arial" w:cs="Arial"/>
        <w:bCs/>
        <w:color w:val="000000"/>
        <w:sz w:val="20"/>
        <w:szCs w:val="20"/>
      </w:rPr>
      <w:t>, [Subject to Contract]</w:t>
    </w:r>
  </w:p>
  <w:p w14:paraId="2F2E1EA6"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AE91" w14:textId="77777777" w:rsidR="00AF1E19" w:rsidRDefault="00AF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310"/>
    <w:multiLevelType w:val="multilevel"/>
    <w:tmpl w:val="6EDECC78"/>
    <w:lvl w:ilvl="0">
      <w:start w:val="1"/>
      <w:numFmt w:val="decimal"/>
      <w:pStyle w:val="BodyTex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2813BB"/>
    <w:multiLevelType w:val="hybridMultilevel"/>
    <w:tmpl w:val="5D2270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887CC6"/>
    <w:multiLevelType w:val="multilevel"/>
    <w:tmpl w:val="96B2B050"/>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hint="default"/>
        <w:b w:val="0"/>
        <w:i w:val="0"/>
        <w:smallCaps w:val="0"/>
        <w:strike w:val="0"/>
        <w:color w:val="000000"/>
        <w:sz w:val="24"/>
        <w:szCs w:val="24"/>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4C965BC8"/>
    <w:multiLevelType w:val="multilevel"/>
    <w:tmpl w:val="E6165AD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58AC0137"/>
    <w:multiLevelType w:val="multilevel"/>
    <w:tmpl w:val="82DC935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5BB1631E"/>
    <w:multiLevelType w:val="hybridMultilevel"/>
    <w:tmpl w:val="55340398"/>
    <w:lvl w:ilvl="0" w:tplc="A364A408">
      <w:start w:val="6"/>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0723921"/>
    <w:multiLevelType w:val="multilevel"/>
    <w:tmpl w:val="D8941D22"/>
    <w:lvl w:ilvl="0">
      <w:start w:val="1"/>
      <w:numFmt w:val="decimal"/>
      <w:pStyle w:val="GPsDefinition"/>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pStyle w:val="GPSDefinitionL2"/>
      <w:lvlText w:val="%2)"/>
      <w:lvlJc w:val="left"/>
      <w:pPr>
        <w:ind w:left="1440" w:hanging="720"/>
      </w:pPr>
      <w:rPr>
        <w:b w:val="0"/>
        <w:i w:val="0"/>
        <w:smallCaps w:val="0"/>
        <w:strike w:val="0"/>
        <w:color w:val="000000"/>
        <w:sz w:val="22"/>
        <w:szCs w:val="22"/>
        <w:u w:val="none"/>
        <w:vertAlign w:val="baseline"/>
      </w:rPr>
    </w:lvl>
    <w:lvl w:ilvl="2">
      <w:start w:val="1"/>
      <w:numFmt w:val="decimal"/>
      <w:pStyle w:val="GPSDefinitionL3"/>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67736AA9"/>
    <w:multiLevelType w:val="multilevel"/>
    <w:tmpl w:val="2CEE12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347084"/>
    <w:multiLevelType w:val="multilevel"/>
    <w:tmpl w:val="A3FEEA2E"/>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decimal"/>
      <w:lvlText w:val="%2.%3.%4"/>
      <w:lvlJc w:val="left"/>
      <w:pPr>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2568394">
    <w:abstractNumId w:val="4"/>
  </w:num>
  <w:num w:numId="2" w16cid:durableId="1883865073">
    <w:abstractNumId w:val="7"/>
  </w:num>
  <w:num w:numId="3" w16cid:durableId="368796848">
    <w:abstractNumId w:val="5"/>
  </w:num>
  <w:num w:numId="4" w16cid:durableId="1593081024">
    <w:abstractNumId w:val="2"/>
  </w:num>
  <w:num w:numId="5" w16cid:durableId="501513286">
    <w:abstractNumId w:val="0"/>
  </w:num>
  <w:num w:numId="6" w16cid:durableId="426392228">
    <w:abstractNumId w:val="6"/>
  </w:num>
  <w:num w:numId="7" w16cid:durableId="102045278">
    <w:abstractNumId w:val="8"/>
  </w:num>
  <w:num w:numId="8" w16cid:durableId="350838617">
    <w:abstractNumId w:val="9"/>
  </w:num>
  <w:num w:numId="9" w16cid:durableId="1247883161">
    <w:abstractNumId w:val="3"/>
  </w:num>
  <w:num w:numId="10" w16cid:durableId="1188829313">
    <w:abstractNumId w:val="3"/>
  </w:num>
  <w:num w:numId="11" w16cid:durableId="1323464183">
    <w:abstractNumId w:val="3"/>
  </w:num>
  <w:num w:numId="12" w16cid:durableId="2038238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47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16584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an Inglis">
    <w15:presenceInfo w15:providerId="AD" w15:userId="S::Ian.Inglis@londonciv.org.uk::c03f8e12-fdb7-4649-baae-b570ca0a210b"/>
  </w15:person>
  <w15:person w15:author="Rob Treich">
    <w15:presenceInfo w15:providerId="AD" w15:userId="S::rob.treich@londonciv.org.uk::e997d34d-e5d0-4758-9147-1fd2f0720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10 (Performance Levels) (Final Review).DOCX"/>
    <w:docVar w:name="gemDN1|GAYLEJ|25 July 2023 19:30:42" w:val="V2 - Amend TRK NV"/>
    <w:docVar w:name="gemDocNotesCount" w:val="1"/>
  </w:docVars>
  <w:rsids>
    <w:rsidRoot w:val="00CA079E"/>
    <w:rsid w:val="000068DB"/>
    <w:rsid w:val="000110A5"/>
    <w:rsid w:val="0001687F"/>
    <w:rsid w:val="00022886"/>
    <w:rsid w:val="00034290"/>
    <w:rsid w:val="00043663"/>
    <w:rsid w:val="000701E6"/>
    <w:rsid w:val="00080ECA"/>
    <w:rsid w:val="00083F3D"/>
    <w:rsid w:val="00084AC9"/>
    <w:rsid w:val="000930AA"/>
    <w:rsid w:val="000A20BD"/>
    <w:rsid w:val="000B5C11"/>
    <w:rsid w:val="000C0522"/>
    <w:rsid w:val="00101CFB"/>
    <w:rsid w:val="00102577"/>
    <w:rsid w:val="0011051A"/>
    <w:rsid w:val="00132FDE"/>
    <w:rsid w:val="00135404"/>
    <w:rsid w:val="00146ACF"/>
    <w:rsid w:val="00147AB8"/>
    <w:rsid w:val="001A13EE"/>
    <w:rsid w:val="001A6841"/>
    <w:rsid w:val="0022146D"/>
    <w:rsid w:val="00221D10"/>
    <w:rsid w:val="002363E4"/>
    <w:rsid w:val="00254024"/>
    <w:rsid w:val="002617FD"/>
    <w:rsid w:val="00271FBF"/>
    <w:rsid w:val="00284677"/>
    <w:rsid w:val="0028495C"/>
    <w:rsid w:val="00285233"/>
    <w:rsid w:val="00295413"/>
    <w:rsid w:val="002A3FC0"/>
    <w:rsid w:val="002C098E"/>
    <w:rsid w:val="002C1F4F"/>
    <w:rsid w:val="002D4FB1"/>
    <w:rsid w:val="002E5DD2"/>
    <w:rsid w:val="002F78C8"/>
    <w:rsid w:val="002F791D"/>
    <w:rsid w:val="00302F98"/>
    <w:rsid w:val="00303CB2"/>
    <w:rsid w:val="00303EE0"/>
    <w:rsid w:val="00305EA8"/>
    <w:rsid w:val="00310D1B"/>
    <w:rsid w:val="00321771"/>
    <w:rsid w:val="00345892"/>
    <w:rsid w:val="00356568"/>
    <w:rsid w:val="00397CC6"/>
    <w:rsid w:val="003B4F50"/>
    <w:rsid w:val="003C0BBD"/>
    <w:rsid w:val="003C5927"/>
    <w:rsid w:val="003D3016"/>
    <w:rsid w:val="003E2C32"/>
    <w:rsid w:val="003E71B3"/>
    <w:rsid w:val="00412C9A"/>
    <w:rsid w:val="004243D7"/>
    <w:rsid w:val="00425119"/>
    <w:rsid w:val="00467724"/>
    <w:rsid w:val="00471F44"/>
    <w:rsid w:val="00474F3D"/>
    <w:rsid w:val="004C36C4"/>
    <w:rsid w:val="004D1E7F"/>
    <w:rsid w:val="0050380C"/>
    <w:rsid w:val="0050634D"/>
    <w:rsid w:val="005127A9"/>
    <w:rsid w:val="005145E1"/>
    <w:rsid w:val="00515F7D"/>
    <w:rsid w:val="00520D45"/>
    <w:rsid w:val="00521E7C"/>
    <w:rsid w:val="00524572"/>
    <w:rsid w:val="00540451"/>
    <w:rsid w:val="00545572"/>
    <w:rsid w:val="0055238D"/>
    <w:rsid w:val="0055530D"/>
    <w:rsid w:val="00557D4E"/>
    <w:rsid w:val="00567409"/>
    <w:rsid w:val="00570635"/>
    <w:rsid w:val="00580B50"/>
    <w:rsid w:val="005849CC"/>
    <w:rsid w:val="00586B6B"/>
    <w:rsid w:val="00587AFB"/>
    <w:rsid w:val="005B7B4C"/>
    <w:rsid w:val="005C4B25"/>
    <w:rsid w:val="005C751C"/>
    <w:rsid w:val="005D21E8"/>
    <w:rsid w:val="005F50F1"/>
    <w:rsid w:val="005F5FB4"/>
    <w:rsid w:val="00626983"/>
    <w:rsid w:val="00637481"/>
    <w:rsid w:val="006376A1"/>
    <w:rsid w:val="0066226F"/>
    <w:rsid w:val="00671461"/>
    <w:rsid w:val="00672966"/>
    <w:rsid w:val="00695B95"/>
    <w:rsid w:val="006D2031"/>
    <w:rsid w:val="006D60FB"/>
    <w:rsid w:val="006F4DA2"/>
    <w:rsid w:val="00701ED3"/>
    <w:rsid w:val="007248F9"/>
    <w:rsid w:val="00732A0A"/>
    <w:rsid w:val="007415C8"/>
    <w:rsid w:val="0076748B"/>
    <w:rsid w:val="00781EAC"/>
    <w:rsid w:val="007935A5"/>
    <w:rsid w:val="00796392"/>
    <w:rsid w:val="007A6506"/>
    <w:rsid w:val="007D4684"/>
    <w:rsid w:val="007E2855"/>
    <w:rsid w:val="00801597"/>
    <w:rsid w:val="00817AB2"/>
    <w:rsid w:val="00830C35"/>
    <w:rsid w:val="008475AA"/>
    <w:rsid w:val="00871568"/>
    <w:rsid w:val="0087195F"/>
    <w:rsid w:val="00873250"/>
    <w:rsid w:val="00876189"/>
    <w:rsid w:val="0088685B"/>
    <w:rsid w:val="008C34B3"/>
    <w:rsid w:val="008C474E"/>
    <w:rsid w:val="008C4CB9"/>
    <w:rsid w:val="008E4D70"/>
    <w:rsid w:val="00912C57"/>
    <w:rsid w:val="00944578"/>
    <w:rsid w:val="00961431"/>
    <w:rsid w:val="0098040C"/>
    <w:rsid w:val="009820C5"/>
    <w:rsid w:val="00984633"/>
    <w:rsid w:val="009C11A0"/>
    <w:rsid w:val="009C3301"/>
    <w:rsid w:val="00A03A00"/>
    <w:rsid w:val="00A14E28"/>
    <w:rsid w:val="00A2433C"/>
    <w:rsid w:val="00A33A80"/>
    <w:rsid w:val="00A5322E"/>
    <w:rsid w:val="00A60DBA"/>
    <w:rsid w:val="00A721FA"/>
    <w:rsid w:val="00A7666C"/>
    <w:rsid w:val="00A7789D"/>
    <w:rsid w:val="00A81369"/>
    <w:rsid w:val="00A835E4"/>
    <w:rsid w:val="00A84EE1"/>
    <w:rsid w:val="00A85B89"/>
    <w:rsid w:val="00A91410"/>
    <w:rsid w:val="00AA4934"/>
    <w:rsid w:val="00AA778E"/>
    <w:rsid w:val="00AB3785"/>
    <w:rsid w:val="00AD6313"/>
    <w:rsid w:val="00AD7853"/>
    <w:rsid w:val="00AE7F7E"/>
    <w:rsid w:val="00AF1E19"/>
    <w:rsid w:val="00AF21E4"/>
    <w:rsid w:val="00B072B6"/>
    <w:rsid w:val="00B14D50"/>
    <w:rsid w:val="00B43E8C"/>
    <w:rsid w:val="00B451B2"/>
    <w:rsid w:val="00B54538"/>
    <w:rsid w:val="00B621E3"/>
    <w:rsid w:val="00B81AF6"/>
    <w:rsid w:val="00B837CB"/>
    <w:rsid w:val="00B843B9"/>
    <w:rsid w:val="00BB4C63"/>
    <w:rsid w:val="00BB7123"/>
    <w:rsid w:val="00BE4C99"/>
    <w:rsid w:val="00BE61DD"/>
    <w:rsid w:val="00BF0703"/>
    <w:rsid w:val="00BF239A"/>
    <w:rsid w:val="00C01161"/>
    <w:rsid w:val="00C02E15"/>
    <w:rsid w:val="00C0489A"/>
    <w:rsid w:val="00C237C7"/>
    <w:rsid w:val="00C27361"/>
    <w:rsid w:val="00C56D01"/>
    <w:rsid w:val="00C574BF"/>
    <w:rsid w:val="00C65DC5"/>
    <w:rsid w:val="00C96140"/>
    <w:rsid w:val="00CA079E"/>
    <w:rsid w:val="00CA38BC"/>
    <w:rsid w:val="00CA757A"/>
    <w:rsid w:val="00CD7298"/>
    <w:rsid w:val="00CE03AC"/>
    <w:rsid w:val="00CE121F"/>
    <w:rsid w:val="00CE2822"/>
    <w:rsid w:val="00D12C11"/>
    <w:rsid w:val="00D15C13"/>
    <w:rsid w:val="00D2687B"/>
    <w:rsid w:val="00D30F8F"/>
    <w:rsid w:val="00D328F8"/>
    <w:rsid w:val="00D6282E"/>
    <w:rsid w:val="00D62B1F"/>
    <w:rsid w:val="00D6377D"/>
    <w:rsid w:val="00D661E8"/>
    <w:rsid w:val="00D701F3"/>
    <w:rsid w:val="00D93B75"/>
    <w:rsid w:val="00DD39A3"/>
    <w:rsid w:val="00DE3D8A"/>
    <w:rsid w:val="00E3145A"/>
    <w:rsid w:val="00E3748B"/>
    <w:rsid w:val="00E51E5F"/>
    <w:rsid w:val="00E73E7F"/>
    <w:rsid w:val="00E77AE1"/>
    <w:rsid w:val="00EA171A"/>
    <w:rsid w:val="00EC1BFF"/>
    <w:rsid w:val="00EC6BEC"/>
    <w:rsid w:val="00EE3C95"/>
    <w:rsid w:val="00F15ED2"/>
    <w:rsid w:val="00F23A6C"/>
    <w:rsid w:val="00F26D10"/>
    <w:rsid w:val="00F36489"/>
    <w:rsid w:val="00F52A63"/>
    <w:rsid w:val="00F55CAF"/>
    <w:rsid w:val="00F64178"/>
    <w:rsid w:val="00FA3C2A"/>
    <w:rsid w:val="00FC5A34"/>
    <w:rsid w:val="00FC7FD8"/>
    <w:rsid w:val="021C044A"/>
    <w:rsid w:val="03A827A9"/>
    <w:rsid w:val="063C0B3D"/>
    <w:rsid w:val="0CA35561"/>
    <w:rsid w:val="1AE049F1"/>
    <w:rsid w:val="21D54E55"/>
    <w:rsid w:val="3C1A3E35"/>
    <w:rsid w:val="419CC518"/>
    <w:rsid w:val="4677714F"/>
    <w:rsid w:val="4B261A08"/>
    <w:rsid w:val="4FF0750D"/>
    <w:rsid w:val="57D1F290"/>
    <w:rsid w:val="6ABAF91A"/>
    <w:rsid w:val="6B2C3B10"/>
    <w:rsid w:val="78031A2C"/>
    <w:rsid w:val="7901602A"/>
    <w:rsid w:val="7C8440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2A02"/>
  <w15:docId w15:val="{888C3009-1453-47BA-80FB-5A2D9F70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C4"/>
    <w:rPr>
      <w:rFonts w:eastAsia="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rsid w:val="00135404"/>
    <w:pPr>
      <w:keepNext/>
      <w:numPr>
        <w:numId w:val="11"/>
      </w:numPr>
      <w:tabs>
        <w:tab w:val="left" w:pos="142"/>
      </w:tabs>
      <w:adjustRightInd w:val="0"/>
      <w:spacing w:before="240" w:after="120" w:line="240" w:lineRule="auto"/>
      <w:outlineLvl w:val="1"/>
    </w:pPr>
    <w:rPr>
      <w:rFonts w:ascii="Arial Bold" w:eastAsia="STZhongsong" w:hAnsi="Arial Bold" w:cs="Arial"/>
      <w:b/>
      <w:szCs w:val="22"/>
      <w:lang w:eastAsia="zh-CN"/>
    </w:rPr>
  </w:style>
  <w:style w:type="paragraph" w:customStyle="1" w:styleId="GPSL3numberedclause">
    <w:name w:val="GPS L3 numbered clause"/>
    <w:basedOn w:val="Normal"/>
    <w:link w:val="GPSL3numberedclauseChar"/>
    <w:qFormat/>
    <w:rsid w:val="00135404"/>
    <w:pPr>
      <w:numPr>
        <w:ilvl w:val="2"/>
        <w:numId w:val="11"/>
      </w:numPr>
      <w:adjustRightInd w:val="0"/>
      <w:spacing w:before="120" w:after="120" w:line="240" w:lineRule="auto"/>
    </w:pPr>
    <w:rPr>
      <w:rFonts w:eastAsia="Times New Roman" w:cs="Arial"/>
      <w:szCs w:val="22"/>
      <w:lang w:eastAsia="zh-CN"/>
    </w:rPr>
  </w:style>
  <w:style w:type="paragraph" w:customStyle="1" w:styleId="GPSL4numberedclause">
    <w:name w:val="GPS L4 numbered clause"/>
    <w:basedOn w:val="GPSL3numberedclause"/>
    <w:link w:val="GPSL4numberedclauseChar"/>
    <w:qFormat/>
    <w:pPr>
      <w:numPr>
        <w:ilvl w:val="3"/>
      </w:numPr>
    </w:pPr>
  </w:style>
  <w:style w:type="paragraph" w:customStyle="1" w:styleId="GPSL5numberedclause">
    <w:name w:val="GPS L5 numbered clause"/>
    <w:basedOn w:val="GPSL4numberedclause"/>
    <w:link w:val="GPSL5numberedclauseChar"/>
    <w:qFormat/>
    <w:pPr>
      <w:numPr>
        <w:ilvl w:val="4"/>
        <w:numId w:val="0"/>
      </w:numPr>
    </w:pPr>
  </w:style>
  <w:style w:type="paragraph" w:customStyle="1" w:styleId="GPSL2NumberedBoldHeading">
    <w:name w:val="GPS L2 Numbered Bold Heading"/>
    <w:basedOn w:val="Normal"/>
    <w:qFormat/>
    <w:rsid w:val="00915547"/>
    <w:pPr>
      <w:numPr>
        <w:ilvl w:val="1"/>
        <w:numId w:val="1"/>
      </w:numPr>
      <w:adjustRightInd w:val="0"/>
      <w:spacing w:before="120" w:after="120" w:line="240" w:lineRule="auto"/>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135404"/>
    <w:rPr>
      <w:rFonts w:eastAsia="Times New Roman"/>
      <w:szCs w:val="22"/>
      <w:lang w:eastAsia="zh-CN"/>
    </w:rPr>
  </w:style>
  <w:style w:type="paragraph" w:customStyle="1" w:styleId="GPSL2numberedclause">
    <w:name w:val="GPS L2 numbered clause"/>
    <w:basedOn w:val="Normal"/>
    <w:link w:val="GPSL2numberedclauseChar1"/>
    <w:qFormat/>
    <w:rsid w:val="00135404"/>
    <w:pPr>
      <w:numPr>
        <w:ilvl w:val="1"/>
        <w:numId w:val="11"/>
      </w:numPr>
      <w:tabs>
        <w:tab w:val="left" w:pos="1134"/>
      </w:tabs>
      <w:adjustRightInd w:val="0"/>
      <w:spacing w:before="120" w:after="120" w:line="240" w:lineRule="auto"/>
    </w:pPr>
    <w:rPr>
      <w:rFonts w:eastAsia="Times New Roman" w:cs="Arial"/>
      <w:szCs w:val="22"/>
      <w:lang w:eastAsia="zh-CN"/>
    </w:rPr>
  </w:style>
  <w:style w:type="character" w:customStyle="1" w:styleId="GPSL2numberedclauseChar1">
    <w:name w:val="GPS L2 numbered clause Char1"/>
    <w:link w:val="GPSL2numberedclause"/>
    <w:rsid w:val="00135404"/>
    <w:rPr>
      <w:rFonts w:eastAsia="Times New Roman"/>
      <w:szCs w:val="22"/>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character" w:customStyle="1" w:styleId="GPSL1CLAUSEHEADINGChar">
    <w:name w:val="GPS L1 CLAUSE HEADING Char"/>
    <w:link w:val="GPSL1CLAUSEHEADING"/>
    <w:rsid w:val="00135404"/>
    <w:rPr>
      <w:rFonts w:ascii="Arial Bold" w:eastAsia="STZhongsong" w:hAnsi="Arial Bold"/>
      <w:b/>
      <w:szCs w:val="22"/>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cs="Arial"/>
      <w:b/>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9A7838"/>
    <w:rPr>
      <w:color w:val="0000FF" w:themeColor="hyperlink"/>
      <w:u w:val="single"/>
    </w:rPr>
  </w:style>
  <w:style w:type="character" w:customStyle="1" w:styleId="UnresolvedMention1">
    <w:name w:val="Unresolved Mention1"/>
    <w:basedOn w:val="DefaultParagraphFont"/>
    <w:uiPriority w:val="99"/>
    <w:semiHidden/>
    <w:unhideWhenUsed/>
    <w:rsid w:val="009A78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303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C1QCFyPcZkQG8/K/UWghe/DQ==">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</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3BE39-C8AC-4BBD-B51A-22221456D124}">
  <ds:schemaRefs>
    <ds:schemaRef ds:uri="b89ac767-3006-48e0-b89a-3208f6fd0e59"/>
    <ds:schemaRef ds:uri="http://purl.org/dc/terms/"/>
    <ds:schemaRef ds:uri="ee7f6635-0c65-459d-902b-80a23c582fa6"/>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5D2C3D4-F7DF-4C07-9D55-4FA999A13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D5BF472-6258-49BA-9F22-EAC410A9CE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1633</Words>
  <Characters>9311</Characters>
  <Application>Microsoft Office Word</Application>
  <DocSecurity>0</DocSecurity>
  <PresentationFormat/>
  <Lines>77</Lines>
  <Paragraphs>21</Paragraphs>
  <ScaleCrop>false</ScaleCrop>
  <Manager/>
  <Company/>
  <LinksUpToDate>false</LinksUpToDate>
  <CharactersWithSpaces>10923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cp:keywords/>
  <dc:description/>
  <cp:lastModifiedBy>Ian Inglis</cp:lastModifiedBy>
  <cp:revision>2</cp:revision>
  <cp:lastPrinted>2025-03-06T17:41:00Z</cp:lastPrinted>
  <dcterms:created xsi:type="dcterms:W3CDTF">2025-03-31T09:45:00Z</dcterms:created>
  <dcterms:modified xsi:type="dcterms:W3CDTF">2025-03-31T09:45:00Z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92858536-1</vt:lpwstr>
  </property>
  <property fmtid="{D5CDD505-2E9C-101B-9397-08002B2CF9AE}" pid="3" name="MediaServiceImageTags">
    <vt:lpwstr/>
  </property>
  <property fmtid="{D5CDD505-2E9C-101B-9397-08002B2CF9AE}" pid="4" name="ContentTypeId">
    <vt:lpwstr>0x010100C961977D22144940BE614E77C8D36CCF</vt:lpwstr>
  </property>
  <property fmtid="{D5CDD505-2E9C-101B-9397-08002B2CF9AE}" pid="5" name="DWFAuthor">
    <vt:lpwstr>DJEFFERIES</vt:lpwstr>
  </property>
  <property fmtid="{D5CDD505-2E9C-101B-9397-08002B2CF9AE}" pid="6" name="DWFTypist">
    <vt:lpwstr>LZS</vt:lpwstr>
  </property>
  <property fmtid="{D5CDD505-2E9C-101B-9397-08002B2CF9AE}" pid="7" name="DWFTypistName">
    <vt:lpwstr>Lesley Shelbourne</vt:lpwstr>
  </property>
  <property fmtid="{D5CDD505-2E9C-101B-9397-08002B2CF9AE}" pid="8" name="DWFAuthorName">
    <vt:lpwstr>Douglas Jefferies</vt:lpwstr>
  </property>
  <property fmtid="{D5CDD505-2E9C-101B-9397-08002B2CF9AE}" pid="9" name="DWFClientNum">
    <vt:lpwstr>2040175</vt:lpwstr>
  </property>
  <property fmtid="{D5CDD505-2E9C-101B-9397-08002B2CF9AE}" pid="10" name="DWFClientName">
    <vt:lpwstr>Government Legal Department</vt:lpwstr>
  </property>
  <property fmtid="{D5CDD505-2E9C-101B-9397-08002B2CF9AE}" pid="11" name="DWFMatterNum">
    <vt:lpwstr>26</vt:lpwstr>
  </property>
  <property fmtid="{D5CDD505-2E9C-101B-9397-08002B2CF9AE}" pid="12" name="DWFMatterName">
    <vt:lpwstr>RM6179 - LSP - 099 - Model Contracts Review 2024</vt:lpwstr>
  </property>
  <property fmtid="{D5CDD505-2E9C-101B-9397-08002B2CF9AE}" pid="13" name="DWFOurRef">
    <vt:lpwstr>0</vt:lpwstr>
  </property>
  <property fmtid="{D5CDD505-2E9C-101B-9397-08002B2CF9AE}" pid="14" name="DWFDocName">
    <vt:lpwstr>Mid-Tier Schedule 10 (Performance Levels) (V5)</vt:lpwstr>
  </property>
  <property fmtid="{D5CDD505-2E9C-101B-9397-08002B2CF9AE}" pid="15" name="DWFOffice">
    <vt:lpwstr>LLP - Edinburgh - 2 Semple Street</vt:lpwstr>
  </property>
  <property fmtid="{D5CDD505-2E9C-101B-9397-08002B2CF9AE}" pid="16" name="DWFClientPartner">
    <vt:lpwstr>Colin Murray</vt:lpwstr>
  </property>
  <property fmtid="{D5CDD505-2E9C-101B-9397-08002B2CF9AE}" pid="17" name="DWFMatterPartner">
    <vt:lpwstr>Douglas Jefferies</vt:lpwstr>
  </property>
  <property fmtid="{D5CDD505-2E9C-101B-9397-08002B2CF9AE}" pid="18" name="DWFPracticeGroup">
    <vt:lpwstr>Commercial, Regulatory &amp; Data</vt:lpwstr>
  </property>
  <property fmtid="{D5CDD505-2E9C-101B-9397-08002B2CF9AE}" pid="19" name="ClassificationContentMarkingFooterShapeIds">
    <vt:lpwstr>1406bf81,48b57ca8,c572c52</vt:lpwstr>
  </property>
  <property fmtid="{D5CDD505-2E9C-101B-9397-08002B2CF9AE}" pid="20" name="ClassificationContentMarkingFooterFontProps">
    <vt:lpwstr>#000000,10,Calibri</vt:lpwstr>
  </property>
  <property fmtid="{D5CDD505-2E9C-101B-9397-08002B2CF9AE}" pid="21" name="ClassificationContentMarkingFooterText">
    <vt:lpwstr>Unrestricted Document</vt:lpwstr>
  </property>
  <property fmtid="{D5CDD505-2E9C-101B-9397-08002B2CF9AE}" pid="22" name="MSIP_Label_04c8c431-0d04-444c-8584-488befb681e4_Enabled">
    <vt:lpwstr>true</vt:lpwstr>
  </property>
  <property fmtid="{D5CDD505-2E9C-101B-9397-08002B2CF9AE}" pid="23" name="MSIP_Label_04c8c431-0d04-444c-8584-488befb681e4_SetDate">
    <vt:lpwstr>2025-03-05T08:40:17Z</vt:lpwstr>
  </property>
  <property fmtid="{D5CDD505-2E9C-101B-9397-08002B2CF9AE}" pid="24" name="MSIP_Label_04c8c431-0d04-444c-8584-488befb681e4_Method">
    <vt:lpwstr>Standard</vt:lpwstr>
  </property>
  <property fmtid="{D5CDD505-2E9C-101B-9397-08002B2CF9AE}" pid="25" name="MSIP_Label_04c8c431-0d04-444c-8584-488befb681e4_Name">
    <vt:lpwstr>Unrestricted</vt:lpwstr>
  </property>
  <property fmtid="{D5CDD505-2E9C-101B-9397-08002B2CF9AE}" pid="26" name="MSIP_Label_04c8c431-0d04-444c-8584-488befb681e4_SiteId">
    <vt:lpwstr>060db25a-21a5-44fa-9aeb-55b64ef85350</vt:lpwstr>
  </property>
  <property fmtid="{D5CDD505-2E9C-101B-9397-08002B2CF9AE}" pid="27" name="MSIP_Label_04c8c431-0d04-444c-8584-488befb681e4_ActionId">
    <vt:lpwstr>5ecad785-6e30-4f9c-9839-ec81ba94ba05</vt:lpwstr>
  </property>
  <property fmtid="{D5CDD505-2E9C-101B-9397-08002B2CF9AE}" pid="28" name="MSIP_Label_04c8c431-0d04-444c-8584-488befb681e4_ContentBits">
    <vt:lpwstr>2</vt:lpwstr>
  </property>
  <property fmtid="{D5CDD505-2E9C-101B-9397-08002B2CF9AE}" pid="29" name="MSIP_Label_04c8c431-0d04-444c-8584-488befb681e4_Tag">
    <vt:lpwstr>10, 3, 0, 1</vt:lpwstr>
  </property>
</Properties>
</file>